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5857433"/>
        <w:docPartObj>
          <w:docPartGallery w:val="Cover Pages"/>
          <w:docPartUnique/>
        </w:docPartObj>
      </w:sdtPr>
      <w:sdtEndPr>
        <w:rPr>
          <w:b/>
          <w:bCs/>
          <w:noProof/>
          <w:lang w:eastAsia="el-GR"/>
        </w:rPr>
      </w:sdtEndPr>
      <w:sdtContent>
        <w:p w:rsidR="005E7BE8" w:rsidRDefault="005E7BE8"/>
        <w:p w:rsidR="005E7BE8" w:rsidRDefault="00173CC0">
          <w:r>
            <w:rPr>
              <w:noProof/>
            </w:rPr>
            <w:pict>
              <v:rect id="_x0000_s1027" style="position:absolute;left:0;text-align:left;margin-left:0;margin-top:0;width:595.35pt;height:841.95pt;z-index:-251655168;mso-width-percent:1000;mso-height-percent:1000;mso-position-horizontal:center;mso-position-horizontal-relative:page;mso-position-vertical:center;mso-position-vertical-relative:page;mso-width-percent:1000;mso-height-percent:1000" o:allowincell="f" stroked="f">
                <v:textbox style="mso-next-textbox:#_x0000_s1027">
                  <w:txbxContent>
                    <w:p w:rsidR="00BA7E83" w:rsidRDefault="00BA7E83">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5E7BE8" w:rsidRDefault="005E7BE8"/>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511"/>
          </w:tblGrid>
          <w:tr w:rsidR="005E7BE8">
            <w:trPr>
              <w:trHeight w:val="3770"/>
              <w:jc w:val="center"/>
            </w:trPr>
            <w:tc>
              <w:tcPr>
                <w:tcW w:w="3000" w:type="pct"/>
                <w:shd w:val="clear" w:color="auto" w:fill="FFFFFF" w:themeFill="background1"/>
                <w:vAlign w:val="center"/>
              </w:tcPr>
              <w:p w:rsidR="005E7BE8" w:rsidRDefault="006345B4">
                <w:pPr>
                  <w:pStyle w:val="a8"/>
                  <w:jc w:val="center"/>
                </w:pPr>
                <w:r>
                  <w:rPr>
                    <w:rFonts w:asciiTheme="majorHAnsi" w:eastAsiaTheme="majorEastAsia" w:hAnsiTheme="majorHAnsi" w:cstheme="majorBidi"/>
                    <w:sz w:val="40"/>
                    <w:szCs w:val="40"/>
                  </w:rPr>
                  <w:t>1</w:t>
                </w:r>
                <w:r w:rsidRPr="006345B4">
                  <w:rPr>
                    <w:rFonts w:asciiTheme="majorHAnsi" w:eastAsiaTheme="majorEastAsia" w:hAnsiTheme="majorHAnsi" w:cstheme="majorBidi"/>
                    <w:sz w:val="40"/>
                    <w:szCs w:val="40"/>
                    <w:vertAlign w:val="superscript"/>
                  </w:rPr>
                  <w:t>η</w:t>
                </w:r>
                <w:r>
                  <w:rPr>
                    <w:rFonts w:asciiTheme="majorHAnsi" w:eastAsiaTheme="majorEastAsia" w:hAnsiTheme="majorHAnsi" w:cstheme="majorBidi"/>
                    <w:sz w:val="40"/>
                    <w:szCs w:val="40"/>
                  </w:rPr>
                  <w:t xml:space="preserve"> εργασία</w:t>
                </w:r>
              </w:p>
              <w:p w:rsidR="005E7BE8" w:rsidRDefault="005E7BE8">
                <w:pPr>
                  <w:pStyle w:val="a8"/>
                  <w:jc w:val="center"/>
                </w:pPr>
              </w:p>
            </w:tc>
          </w:tr>
        </w:tbl>
        <w:p w:rsidR="005E7BE8" w:rsidRDefault="005E7BE8"/>
        <w:p w:rsidR="005E7BE8" w:rsidRDefault="005E7BE8">
          <w:pPr>
            <w:spacing w:before="0" w:after="200" w:line="276" w:lineRule="auto"/>
            <w:ind w:firstLine="0"/>
            <w:rPr>
              <w:noProof/>
              <w:lang w:eastAsia="el-GR"/>
            </w:rPr>
          </w:pPr>
          <w:r>
            <w:rPr>
              <w:b/>
              <w:bCs/>
              <w:noProof/>
              <w:lang w:eastAsia="el-GR"/>
            </w:rPr>
            <w:br w:type="page"/>
          </w:r>
        </w:p>
      </w:sdtContent>
    </w:sdt>
    <w:p w:rsidR="006345B4" w:rsidRDefault="006345B4">
      <w:pPr>
        <w:spacing w:before="0" w:after="200" w:line="276" w:lineRule="auto"/>
        <w:ind w:firstLine="0"/>
        <w:rPr>
          <w:rFonts w:ascii="Arial" w:eastAsiaTheme="majorEastAsia" w:hAnsi="Arial" w:cstheme="majorBidi"/>
          <w:b/>
          <w:bCs/>
          <w:color w:val="FF0000"/>
          <w:sz w:val="34"/>
          <w:szCs w:val="28"/>
        </w:rPr>
      </w:pPr>
    </w:p>
    <w:sdt>
      <w:sdtPr>
        <w:rPr>
          <w:rFonts w:ascii="Times New Roman" w:eastAsiaTheme="minorHAnsi" w:hAnsi="Times New Roman" w:cstheme="minorBidi"/>
          <w:b w:val="0"/>
          <w:bCs w:val="0"/>
          <w:color w:val="auto"/>
          <w:sz w:val="22"/>
          <w:szCs w:val="22"/>
        </w:rPr>
        <w:id w:val="25857441"/>
        <w:docPartObj>
          <w:docPartGallery w:val="Table of Contents"/>
          <w:docPartUnique/>
        </w:docPartObj>
      </w:sdtPr>
      <w:sdtContent>
        <w:p w:rsidR="006345B4" w:rsidRDefault="006345B4">
          <w:pPr>
            <w:pStyle w:val="a9"/>
          </w:pPr>
          <w:r>
            <w:t>Πίνακας περιεχομένων</w:t>
          </w:r>
        </w:p>
        <w:p w:rsidR="006345B4" w:rsidRDefault="00173CC0">
          <w:pPr>
            <w:pStyle w:val="10"/>
            <w:tabs>
              <w:tab w:val="left" w:pos="1100"/>
              <w:tab w:val="right" w:leader="dot" w:pos="9060"/>
            </w:tabs>
            <w:rPr>
              <w:rFonts w:asciiTheme="minorHAnsi" w:eastAsiaTheme="minorEastAsia" w:hAnsiTheme="minorHAnsi"/>
              <w:noProof/>
              <w:lang w:eastAsia="el-GR"/>
            </w:rPr>
          </w:pPr>
          <w:r>
            <w:fldChar w:fldCharType="begin"/>
          </w:r>
          <w:r w:rsidR="006345B4">
            <w:instrText xml:space="preserve"> TOC \o "1-3" \h \z \u </w:instrText>
          </w:r>
          <w:r>
            <w:fldChar w:fldCharType="separate"/>
          </w:r>
          <w:hyperlink w:anchor="_Toc509423871" w:history="1">
            <w:r w:rsidR="006345B4" w:rsidRPr="00C9621A">
              <w:rPr>
                <w:rStyle w:val="-"/>
                <w:noProof/>
                <w:lang w:val="en-US"/>
              </w:rPr>
              <w:t>1</w:t>
            </w:r>
            <w:r w:rsidR="006345B4">
              <w:rPr>
                <w:rFonts w:asciiTheme="minorHAnsi" w:eastAsiaTheme="minorEastAsia" w:hAnsiTheme="minorHAnsi"/>
                <w:noProof/>
                <w:lang w:eastAsia="el-GR"/>
              </w:rPr>
              <w:tab/>
            </w:r>
            <w:r w:rsidR="006345B4" w:rsidRPr="00C9621A">
              <w:rPr>
                <w:rStyle w:val="-"/>
                <w:noProof/>
              </w:rPr>
              <w:t>Ecology</w:t>
            </w:r>
            <w:r w:rsidR="006345B4">
              <w:rPr>
                <w:noProof/>
                <w:webHidden/>
              </w:rPr>
              <w:tab/>
            </w:r>
            <w:r>
              <w:rPr>
                <w:noProof/>
                <w:webHidden/>
              </w:rPr>
              <w:fldChar w:fldCharType="begin"/>
            </w:r>
            <w:r w:rsidR="006345B4">
              <w:rPr>
                <w:noProof/>
                <w:webHidden/>
              </w:rPr>
              <w:instrText xml:space="preserve"> PAGEREF _Toc509423871 \h </w:instrText>
            </w:r>
            <w:r>
              <w:rPr>
                <w:noProof/>
                <w:webHidden/>
              </w:rPr>
            </w:r>
            <w:r>
              <w:rPr>
                <w:noProof/>
                <w:webHidden/>
              </w:rPr>
              <w:fldChar w:fldCharType="separate"/>
            </w:r>
            <w:r w:rsidR="00A97EB9">
              <w:rPr>
                <w:noProof/>
                <w:webHidden/>
              </w:rPr>
              <w:t>1-3</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72" w:history="1">
            <w:r w:rsidR="006345B4" w:rsidRPr="00C9621A">
              <w:rPr>
                <w:rStyle w:val="-"/>
                <w:noProof/>
                <w:lang w:val="en-US"/>
              </w:rPr>
              <w:t>1.1</w:t>
            </w:r>
            <w:r w:rsidR="006345B4">
              <w:rPr>
                <w:rFonts w:asciiTheme="minorHAnsi" w:eastAsiaTheme="minorEastAsia" w:hAnsiTheme="minorHAnsi"/>
                <w:noProof/>
                <w:lang w:eastAsia="el-GR"/>
              </w:rPr>
              <w:tab/>
            </w:r>
            <w:r w:rsidR="006345B4" w:rsidRPr="00C9621A">
              <w:rPr>
                <w:rStyle w:val="-"/>
                <w:noProof/>
                <w:lang w:val="en-US"/>
              </w:rPr>
              <w:t>Levels, scope, and scale of organization</w:t>
            </w:r>
            <w:r w:rsidR="006345B4">
              <w:rPr>
                <w:noProof/>
                <w:webHidden/>
              </w:rPr>
              <w:tab/>
            </w:r>
            <w:r>
              <w:rPr>
                <w:noProof/>
                <w:webHidden/>
              </w:rPr>
              <w:fldChar w:fldCharType="begin"/>
            </w:r>
            <w:r w:rsidR="006345B4">
              <w:rPr>
                <w:noProof/>
                <w:webHidden/>
              </w:rPr>
              <w:instrText xml:space="preserve"> PAGEREF _Toc509423872 \h </w:instrText>
            </w:r>
            <w:r>
              <w:rPr>
                <w:noProof/>
                <w:webHidden/>
              </w:rPr>
            </w:r>
            <w:r>
              <w:rPr>
                <w:noProof/>
                <w:webHidden/>
              </w:rPr>
              <w:fldChar w:fldCharType="separate"/>
            </w:r>
            <w:r w:rsidR="00A97EB9">
              <w:rPr>
                <w:noProof/>
                <w:webHidden/>
              </w:rPr>
              <w:t>1-3</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73" w:history="1">
            <w:r w:rsidR="006345B4" w:rsidRPr="00C9621A">
              <w:rPr>
                <w:rStyle w:val="-"/>
                <w:noProof/>
                <w:lang w:val="en-US"/>
              </w:rPr>
              <w:t>1.2</w:t>
            </w:r>
            <w:r w:rsidR="006345B4">
              <w:rPr>
                <w:rFonts w:asciiTheme="minorHAnsi" w:eastAsiaTheme="minorEastAsia" w:hAnsiTheme="minorHAnsi"/>
                <w:noProof/>
                <w:lang w:eastAsia="el-GR"/>
              </w:rPr>
              <w:tab/>
            </w:r>
            <w:r w:rsidR="006345B4" w:rsidRPr="00C9621A">
              <w:rPr>
                <w:rStyle w:val="-"/>
                <w:noProof/>
                <w:lang w:val="en-US"/>
              </w:rPr>
              <w:t>Hierarchy</w:t>
            </w:r>
            <w:r w:rsidR="006345B4">
              <w:rPr>
                <w:noProof/>
                <w:webHidden/>
              </w:rPr>
              <w:tab/>
            </w:r>
            <w:r>
              <w:rPr>
                <w:noProof/>
                <w:webHidden/>
              </w:rPr>
              <w:fldChar w:fldCharType="begin"/>
            </w:r>
            <w:r w:rsidR="006345B4">
              <w:rPr>
                <w:noProof/>
                <w:webHidden/>
              </w:rPr>
              <w:instrText xml:space="preserve"> PAGEREF _Toc509423873 \h </w:instrText>
            </w:r>
            <w:r>
              <w:rPr>
                <w:noProof/>
                <w:webHidden/>
              </w:rPr>
            </w:r>
            <w:r>
              <w:rPr>
                <w:noProof/>
                <w:webHidden/>
              </w:rPr>
              <w:fldChar w:fldCharType="separate"/>
            </w:r>
            <w:r w:rsidR="00A97EB9">
              <w:rPr>
                <w:noProof/>
                <w:webHidden/>
              </w:rPr>
              <w:t>1-3</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74" w:history="1">
            <w:r w:rsidR="006345B4" w:rsidRPr="00C9621A">
              <w:rPr>
                <w:rStyle w:val="-"/>
                <w:noProof/>
                <w:lang w:val="en-US"/>
              </w:rPr>
              <w:t>1.3</w:t>
            </w:r>
            <w:r w:rsidR="006345B4">
              <w:rPr>
                <w:rFonts w:asciiTheme="minorHAnsi" w:eastAsiaTheme="minorEastAsia" w:hAnsiTheme="minorHAnsi"/>
                <w:noProof/>
                <w:lang w:eastAsia="el-GR"/>
              </w:rPr>
              <w:tab/>
            </w:r>
            <w:r w:rsidR="006345B4" w:rsidRPr="00C9621A">
              <w:rPr>
                <w:rStyle w:val="-"/>
                <w:noProof/>
                <w:lang w:val="en-US"/>
              </w:rPr>
              <w:t>Biodiversity</w:t>
            </w:r>
            <w:r w:rsidR="006345B4">
              <w:rPr>
                <w:noProof/>
                <w:webHidden/>
              </w:rPr>
              <w:tab/>
            </w:r>
            <w:r>
              <w:rPr>
                <w:noProof/>
                <w:webHidden/>
              </w:rPr>
              <w:fldChar w:fldCharType="begin"/>
            </w:r>
            <w:r w:rsidR="006345B4">
              <w:rPr>
                <w:noProof/>
                <w:webHidden/>
              </w:rPr>
              <w:instrText xml:space="preserve"> PAGEREF _Toc509423874 \h </w:instrText>
            </w:r>
            <w:r>
              <w:rPr>
                <w:noProof/>
                <w:webHidden/>
              </w:rPr>
            </w:r>
            <w:r>
              <w:rPr>
                <w:noProof/>
                <w:webHidden/>
              </w:rPr>
              <w:fldChar w:fldCharType="separate"/>
            </w:r>
            <w:r w:rsidR="00A97EB9">
              <w:rPr>
                <w:noProof/>
                <w:webHidden/>
              </w:rPr>
              <w:t>1-3</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75" w:history="1">
            <w:r w:rsidR="006345B4" w:rsidRPr="00C9621A">
              <w:rPr>
                <w:rStyle w:val="-"/>
                <w:noProof/>
                <w:lang w:val="en-US"/>
              </w:rPr>
              <w:t>1.4</w:t>
            </w:r>
            <w:r w:rsidR="006345B4">
              <w:rPr>
                <w:rFonts w:asciiTheme="minorHAnsi" w:eastAsiaTheme="minorEastAsia" w:hAnsiTheme="minorHAnsi"/>
                <w:noProof/>
                <w:lang w:eastAsia="el-GR"/>
              </w:rPr>
              <w:tab/>
            </w:r>
            <w:r w:rsidR="006345B4" w:rsidRPr="00C9621A">
              <w:rPr>
                <w:rStyle w:val="-"/>
                <w:noProof/>
                <w:lang w:val="en-US"/>
              </w:rPr>
              <w:t>Habitat</w:t>
            </w:r>
            <w:r w:rsidR="006345B4">
              <w:rPr>
                <w:noProof/>
                <w:webHidden/>
              </w:rPr>
              <w:tab/>
            </w:r>
            <w:r>
              <w:rPr>
                <w:noProof/>
                <w:webHidden/>
              </w:rPr>
              <w:fldChar w:fldCharType="begin"/>
            </w:r>
            <w:r w:rsidR="006345B4">
              <w:rPr>
                <w:noProof/>
                <w:webHidden/>
              </w:rPr>
              <w:instrText xml:space="preserve"> PAGEREF _Toc509423875 \h </w:instrText>
            </w:r>
            <w:r>
              <w:rPr>
                <w:noProof/>
                <w:webHidden/>
              </w:rPr>
            </w:r>
            <w:r>
              <w:rPr>
                <w:noProof/>
                <w:webHidden/>
              </w:rPr>
              <w:fldChar w:fldCharType="separate"/>
            </w:r>
            <w:r w:rsidR="00A97EB9">
              <w:rPr>
                <w:noProof/>
                <w:webHidden/>
              </w:rPr>
              <w:t>1-4</w:t>
            </w:r>
            <w:r>
              <w:rPr>
                <w:noProof/>
                <w:webHidden/>
              </w:rPr>
              <w:fldChar w:fldCharType="end"/>
            </w:r>
          </w:hyperlink>
        </w:p>
        <w:p w:rsidR="006345B4" w:rsidRDefault="00173CC0">
          <w:pPr>
            <w:pStyle w:val="10"/>
            <w:tabs>
              <w:tab w:val="left" w:pos="1100"/>
              <w:tab w:val="right" w:leader="dot" w:pos="9060"/>
            </w:tabs>
            <w:rPr>
              <w:rFonts w:asciiTheme="minorHAnsi" w:eastAsiaTheme="minorEastAsia" w:hAnsiTheme="minorHAnsi"/>
              <w:noProof/>
              <w:lang w:eastAsia="el-GR"/>
            </w:rPr>
          </w:pPr>
          <w:hyperlink w:anchor="_Toc509423876" w:history="1">
            <w:r w:rsidR="006345B4" w:rsidRPr="00C9621A">
              <w:rPr>
                <w:rStyle w:val="-"/>
                <w:noProof/>
              </w:rPr>
              <w:t>2</w:t>
            </w:r>
            <w:r w:rsidR="006345B4">
              <w:rPr>
                <w:rFonts w:asciiTheme="minorHAnsi" w:eastAsiaTheme="minorEastAsia" w:hAnsiTheme="minorHAnsi"/>
                <w:noProof/>
                <w:lang w:eastAsia="el-GR"/>
              </w:rPr>
              <w:tab/>
            </w:r>
            <w:r w:rsidR="006345B4" w:rsidRPr="00C9621A">
              <w:rPr>
                <w:rStyle w:val="-"/>
                <w:noProof/>
              </w:rPr>
              <w:t>Conservation biology</w:t>
            </w:r>
            <w:r w:rsidR="006345B4">
              <w:rPr>
                <w:noProof/>
                <w:webHidden/>
              </w:rPr>
              <w:tab/>
            </w:r>
            <w:r>
              <w:rPr>
                <w:noProof/>
                <w:webHidden/>
              </w:rPr>
              <w:fldChar w:fldCharType="begin"/>
            </w:r>
            <w:r w:rsidR="006345B4">
              <w:rPr>
                <w:noProof/>
                <w:webHidden/>
              </w:rPr>
              <w:instrText xml:space="preserve"> PAGEREF _Toc509423876 \h </w:instrText>
            </w:r>
            <w:r>
              <w:rPr>
                <w:noProof/>
                <w:webHidden/>
              </w:rPr>
            </w:r>
            <w:r>
              <w:rPr>
                <w:noProof/>
                <w:webHidden/>
              </w:rPr>
              <w:fldChar w:fldCharType="separate"/>
            </w:r>
            <w:r w:rsidR="00A97EB9">
              <w:rPr>
                <w:noProof/>
                <w:webHidden/>
              </w:rPr>
              <w:t>5</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77" w:history="1">
            <w:r w:rsidR="006345B4" w:rsidRPr="00C9621A">
              <w:rPr>
                <w:rStyle w:val="-"/>
                <w:noProof/>
              </w:rPr>
              <w:t>2.1</w:t>
            </w:r>
            <w:r w:rsidR="006345B4">
              <w:rPr>
                <w:rFonts w:asciiTheme="minorHAnsi" w:eastAsiaTheme="minorEastAsia" w:hAnsiTheme="minorHAnsi"/>
                <w:noProof/>
                <w:lang w:eastAsia="el-GR"/>
              </w:rPr>
              <w:tab/>
            </w:r>
            <w:r w:rsidR="006345B4" w:rsidRPr="00C9621A">
              <w:rPr>
                <w:rStyle w:val="-"/>
                <w:noProof/>
              </w:rPr>
              <w:t>Origins</w:t>
            </w:r>
            <w:r w:rsidR="006345B4">
              <w:rPr>
                <w:noProof/>
                <w:webHidden/>
              </w:rPr>
              <w:tab/>
            </w:r>
            <w:r>
              <w:rPr>
                <w:noProof/>
                <w:webHidden/>
              </w:rPr>
              <w:fldChar w:fldCharType="begin"/>
            </w:r>
            <w:r w:rsidR="006345B4">
              <w:rPr>
                <w:noProof/>
                <w:webHidden/>
              </w:rPr>
              <w:instrText xml:space="preserve"> PAGEREF _Toc509423877 \h </w:instrText>
            </w:r>
            <w:r>
              <w:rPr>
                <w:noProof/>
                <w:webHidden/>
              </w:rPr>
            </w:r>
            <w:r>
              <w:rPr>
                <w:noProof/>
                <w:webHidden/>
              </w:rPr>
              <w:fldChar w:fldCharType="separate"/>
            </w:r>
            <w:r w:rsidR="00A97EB9">
              <w:rPr>
                <w:noProof/>
                <w:webHidden/>
              </w:rPr>
              <w:t>5</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78" w:history="1">
            <w:r w:rsidR="006345B4" w:rsidRPr="00C9621A">
              <w:rPr>
                <w:rStyle w:val="-"/>
                <w:noProof/>
                <w:lang w:val="en-US"/>
              </w:rPr>
              <w:t>2.2</w:t>
            </w:r>
            <w:r w:rsidR="006345B4">
              <w:rPr>
                <w:rFonts w:asciiTheme="minorHAnsi" w:eastAsiaTheme="minorEastAsia" w:hAnsiTheme="minorHAnsi"/>
                <w:noProof/>
                <w:lang w:eastAsia="el-GR"/>
              </w:rPr>
              <w:tab/>
            </w:r>
            <w:r w:rsidR="006345B4" w:rsidRPr="00C9621A">
              <w:rPr>
                <w:rStyle w:val="-"/>
                <w:noProof/>
              </w:rPr>
              <w:t>Description</w:t>
            </w:r>
            <w:r w:rsidR="006345B4">
              <w:rPr>
                <w:noProof/>
                <w:webHidden/>
              </w:rPr>
              <w:tab/>
            </w:r>
            <w:r>
              <w:rPr>
                <w:noProof/>
                <w:webHidden/>
              </w:rPr>
              <w:fldChar w:fldCharType="begin"/>
            </w:r>
            <w:r w:rsidR="006345B4">
              <w:rPr>
                <w:noProof/>
                <w:webHidden/>
              </w:rPr>
              <w:instrText xml:space="preserve"> PAGEREF _Toc509423878 \h </w:instrText>
            </w:r>
            <w:r>
              <w:rPr>
                <w:noProof/>
                <w:webHidden/>
              </w:rPr>
            </w:r>
            <w:r>
              <w:rPr>
                <w:noProof/>
                <w:webHidden/>
              </w:rPr>
              <w:fldChar w:fldCharType="separate"/>
            </w:r>
            <w:r w:rsidR="00A97EB9">
              <w:rPr>
                <w:noProof/>
                <w:webHidden/>
              </w:rPr>
              <w:t>5</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79" w:history="1">
            <w:r w:rsidR="006345B4" w:rsidRPr="00C9621A">
              <w:rPr>
                <w:rStyle w:val="-"/>
                <w:noProof/>
                <w:lang w:val="en-US"/>
              </w:rPr>
              <w:t>2.3</w:t>
            </w:r>
            <w:r w:rsidR="006345B4">
              <w:rPr>
                <w:rFonts w:asciiTheme="minorHAnsi" w:eastAsiaTheme="minorEastAsia" w:hAnsiTheme="minorHAnsi"/>
                <w:noProof/>
                <w:lang w:eastAsia="el-GR"/>
              </w:rPr>
              <w:tab/>
            </w:r>
            <w:r w:rsidR="006345B4" w:rsidRPr="00C9621A">
              <w:rPr>
                <w:rStyle w:val="-"/>
                <w:noProof/>
              </w:rPr>
              <w:t>History</w:t>
            </w:r>
            <w:r w:rsidR="006345B4">
              <w:rPr>
                <w:noProof/>
                <w:webHidden/>
              </w:rPr>
              <w:tab/>
            </w:r>
            <w:r>
              <w:rPr>
                <w:noProof/>
                <w:webHidden/>
              </w:rPr>
              <w:fldChar w:fldCharType="begin"/>
            </w:r>
            <w:r w:rsidR="006345B4">
              <w:rPr>
                <w:noProof/>
                <w:webHidden/>
              </w:rPr>
              <w:instrText xml:space="preserve"> PAGEREF _Toc509423879 \h </w:instrText>
            </w:r>
            <w:r>
              <w:rPr>
                <w:noProof/>
                <w:webHidden/>
              </w:rPr>
            </w:r>
            <w:r>
              <w:rPr>
                <w:noProof/>
                <w:webHidden/>
              </w:rPr>
              <w:fldChar w:fldCharType="separate"/>
            </w:r>
            <w:r w:rsidR="00A97EB9">
              <w:rPr>
                <w:noProof/>
                <w:webHidden/>
              </w:rPr>
              <w:t>6</w:t>
            </w:r>
            <w:r>
              <w:rPr>
                <w:noProof/>
                <w:webHidden/>
              </w:rPr>
              <w:fldChar w:fldCharType="end"/>
            </w:r>
          </w:hyperlink>
        </w:p>
        <w:p w:rsidR="006345B4" w:rsidRDefault="00173CC0">
          <w:pPr>
            <w:pStyle w:val="10"/>
            <w:tabs>
              <w:tab w:val="left" w:pos="1100"/>
              <w:tab w:val="right" w:leader="dot" w:pos="9060"/>
            </w:tabs>
            <w:rPr>
              <w:rFonts w:asciiTheme="minorHAnsi" w:eastAsiaTheme="minorEastAsia" w:hAnsiTheme="minorHAnsi"/>
              <w:noProof/>
              <w:lang w:eastAsia="el-GR"/>
            </w:rPr>
          </w:pPr>
          <w:hyperlink w:anchor="_Toc509423880" w:history="1">
            <w:r w:rsidR="006345B4" w:rsidRPr="00C9621A">
              <w:rPr>
                <w:rStyle w:val="-"/>
                <w:noProof/>
                <w:lang w:val="en-US"/>
              </w:rPr>
              <w:t>3</w:t>
            </w:r>
            <w:r w:rsidR="006345B4">
              <w:rPr>
                <w:rFonts w:asciiTheme="minorHAnsi" w:eastAsiaTheme="minorEastAsia" w:hAnsiTheme="minorHAnsi"/>
                <w:noProof/>
                <w:lang w:eastAsia="el-GR"/>
              </w:rPr>
              <w:tab/>
            </w:r>
            <w:r w:rsidR="006345B4" w:rsidRPr="00C9621A">
              <w:rPr>
                <w:rStyle w:val="-"/>
                <w:noProof/>
              </w:rPr>
              <w:t>Ecosystem</w:t>
            </w:r>
            <w:r w:rsidR="006345B4">
              <w:rPr>
                <w:noProof/>
                <w:webHidden/>
              </w:rPr>
              <w:tab/>
            </w:r>
            <w:r>
              <w:rPr>
                <w:noProof/>
                <w:webHidden/>
              </w:rPr>
              <w:fldChar w:fldCharType="begin"/>
            </w:r>
            <w:r w:rsidR="006345B4">
              <w:rPr>
                <w:noProof/>
                <w:webHidden/>
              </w:rPr>
              <w:instrText xml:space="preserve"> PAGEREF _Toc509423880 \h </w:instrText>
            </w:r>
            <w:r>
              <w:rPr>
                <w:noProof/>
                <w:webHidden/>
              </w:rPr>
            </w:r>
            <w:r>
              <w:rPr>
                <w:noProof/>
                <w:webHidden/>
              </w:rPr>
              <w:fldChar w:fldCharType="separate"/>
            </w:r>
            <w:r w:rsidR="00A97EB9">
              <w:rPr>
                <w:noProof/>
                <w:webHidden/>
              </w:rPr>
              <w:t>7</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81" w:history="1">
            <w:r w:rsidR="006345B4" w:rsidRPr="00C9621A">
              <w:rPr>
                <w:rStyle w:val="-"/>
                <w:noProof/>
                <w:lang w:val="en-US"/>
              </w:rPr>
              <w:t>3.1</w:t>
            </w:r>
            <w:r w:rsidR="006345B4">
              <w:rPr>
                <w:rFonts w:asciiTheme="minorHAnsi" w:eastAsiaTheme="minorEastAsia" w:hAnsiTheme="minorHAnsi"/>
                <w:noProof/>
                <w:lang w:eastAsia="el-GR"/>
              </w:rPr>
              <w:tab/>
            </w:r>
            <w:r w:rsidR="006345B4" w:rsidRPr="00C9621A">
              <w:rPr>
                <w:rStyle w:val="-"/>
                <w:noProof/>
              </w:rPr>
              <w:t>Definition</w:t>
            </w:r>
            <w:r w:rsidR="006345B4">
              <w:rPr>
                <w:noProof/>
                <w:webHidden/>
              </w:rPr>
              <w:tab/>
            </w:r>
            <w:r>
              <w:rPr>
                <w:noProof/>
                <w:webHidden/>
              </w:rPr>
              <w:fldChar w:fldCharType="begin"/>
            </w:r>
            <w:r w:rsidR="006345B4">
              <w:rPr>
                <w:noProof/>
                <w:webHidden/>
              </w:rPr>
              <w:instrText xml:space="preserve"> PAGEREF _Toc509423881 \h </w:instrText>
            </w:r>
            <w:r>
              <w:rPr>
                <w:noProof/>
                <w:webHidden/>
              </w:rPr>
            </w:r>
            <w:r>
              <w:rPr>
                <w:noProof/>
                <w:webHidden/>
              </w:rPr>
              <w:fldChar w:fldCharType="separate"/>
            </w:r>
            <w:r w:rsidR="00A97EB9">
              <w:rPr>
                <w:noProof/>
                <w:webHidden/>
              </w:rPr>
              <w:t>7</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82" w:history="1">
            <w:r w:rsidR="006345B4" w:rsidRPr="00C9621A">
              <w:rPr>
                <w:rStyle w:val="-"/>
                <w:noProof/>
                <w:lang w:val="en-US"/>
              </w:rPr>
              <w:t>3.2</w:t>
            </w:r>
            <w:r w:rsidR="006345B4">
              <w:rPr>
                <w:rFonts w:asciiTheme="minorHAnsi" w:eastAsiaTheme="minorEastAsia" w:hAnsiTheme="minorHAnsi"/>
                <w:noProof/>
                <w:lang w:eastAsia="el-GR"/>
              </w:rPr>
              <w:tab/>
            </w:r>
            <w:r w:rsidR="006345B4" w:rsidRPr="00C9621A">
              <w:rPr>
                <w:rStyle w:val="-"/>
                <w:noProof/>
              </w:rPr>
              <w:t>Processes</w:t>
            </w:r>
            <w:r w:rsidR="006345B4">
              <w:rPr>
                <w:noProof/>
                <w:webHidden/>
              </w:rPr>
              <w:tab/>
            </w:r>
            <w:r>
              <w:rPr>
                <w:noProof/>
                <w:webHidden/>
              </w:rPr>
              <w:fldChar w:fldCharType="begin"/>
            </w:r>
            <w:r w:rsidR="006345B4">
              <w:rPr>
                <w:noProof/>
                <w:webHidden/>
              </w:rPr>
              <w:instrText xml:space="preserve"> PAGEREF _Toc509423882 \h </w:instrText>
            </w:r>
            <w:r>
              <w:rPr>
                <w:noProof/>
                <w:webHidden/>
              </w:rPr>
            </w:r>
            <w:r>
              <w:rPr>
                <w:noProof/>
                <w:webHidden/>
              </w:rPr>
              <w:fldChar w:fldCharType="separate"/>
            </w:r>
            <w:r w:rsidR="00A97EB9">
              <w:rPr>
                <w:noProof/>
                <w:webHidden/>
              </w:rPr>
              <w:t>7</w:t>
            </w:r>
            <w:r>
              <w:rPr>
                <w:noProof/>
                <w:webHidden/>
              </w:rPr>
              <w:fldChar w:fldCharType="end"/>
            </w:r>
          </w:hyperlink>
        </w:p>
        <w:p w:rsidR="006345B4" w:rsidRDefault="00173CC0">
          <w:pPr>
            <w:pStyle w:val="10"/>
            <w:tabs>
              <w:tab w:val="left" w:pos="1100"/>
              <w:tab w:val="right" w:leader="dot" w:pos="9060"/>
            </w:tabs>
            <w:rPr>
              <w:rFonts w:asciiTheme="minorHAnsi" w:eastAsiaTheme="minorEastAsia" w:hAnsiTheme="minorHAnsi"/>
              <w:noProof/>
              <w:lang w:eastAsia="el-GR"/>
            </w:rPr>
          </w:pPr>
          <w:hyperlink w:anchor="_Toc509423883" w:history="1">
            <w:r w:rsidR="006345B4" w:rsidRPr="00C9621A">
              <w:rPr>
                <w:rStyle w:val="-"/>
                <w:noProof/>
              </w:rPr>
              <w:t>4</w:t>
            </w:r>
            <w:r w:rsidR="006345B4">
              <w:rPr>
                <w:rFonts w:asciiTheme="minorHAnsi" w:eastAsiaTheme="minorEastAsia" w:hAnsiTheme="minorHAnsi"/>
                <w:noProof/>
                <w:lang w:eastAsia="el-GR"/>
              </w:rPr>
              <w:tab/>
            </w:r>
            <w:r w:rsidR="006345B4" w:rsidRPr="00C9621A">
              <w:rPr>
                <w:rStyle w:val="-"/>
                <w:noProof/>
              </w:rPr>
              <w:t>Environment (biophysical)</w:t>
            </w:r>
            <w:r w:rsidR="006345B4">
              <w:rPr>
                <w:noProof/>
                <w:webHidden/>
              </w:rPr>
              <w:tab/>
            </w:r>
            <w:r>
              <w:rPr>
                <w:noProof/>
                <w:webHidden/>
              </w:rPr>
              <w:fldChar w:fldCharType="begin"/>
            </w:r>
            <w:r w:rsidR="006345B4">
              <w:rPr>
                <w:noProof/>
                <w:webHidden/>
              </w:rPr>
              <w:instrText xml:space="preserve"> PAGEREF _Toc509423883 \h </w:instrText>
            </w:r>
            <w:r>
              <w:rPr>
                <w:noProof/>
                <w:webHidden/>
              </w:rPr>
            </w:r>
            <w:r>
              <w:rPr>
                <w:noProof/>
                <w:webHidden/>
              </w:rPr>
              <w:fldChar w:fldCharType="separate"/>
            </w:r>
            <w:r w:rsidR="00A97EB9">
              <w:rPr>
                <w:noProof/>
                <w:webHidden/>
              </w:rPr>
              <w:t>9</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84" w:history="1">
            <w:r w:rsidR="006345B4" w:rsidRPr="00C9621A">
              <w:rPr>
                <w:rStyle w:val="-"/>
                <w:noProof/>
                <w:lang w:val="en-US"/>
              </w:rPr>
              <w:t>4.1</w:t>
            </w:r>
            <w:r w:rsidR="006345B4">
              <w:rPr>
                <w:rFonts w:asciiTheme="minorHAnsi" w:eastAsiaTheme="minorEastAsia" w:hAnsiTheme="minorHAnsi"/>
                <w:noProof/>
                <w:lang w:eastAsia="el-GR"/>
              </w:rPr>
              <w:tab/>
            </w:r>
            <w:r w:rsidR="006345B4" w:rsidRPr="00C9621A">
              <w:rPr>
                <w:rStyle w:val="-"/>
                <w:noProof/>
              </w:rPr>
              <w:t>Life-environment interaction</w:t>
            </w:r>
            <w:r w:rsidR="006345B4">
              <w:rPr>
                <w:noProof/>
                <w:webHidden/>
              </w:rPr>
              <w:tab/>
            </w:r>
            <w:r>
              <w:rPr>
                <w:noProof/>
                <w:webHidden/>
              </w:rPr>
              <w:fldChar w:fldCharType="begin"/>
            </w:r>
            <w:r w:rsidR="006345B4">
              <w:rPr>
                <w:noProof/>
                <w:webHidden/>
              </w:rPr>
              <w:instrText xml:space="preserve"> PAGEREF _Toc509423884 \h </w:instrText>
            </w:r>
            <w:r>
              <w:rPr>
                <w:noProof/>
                <w:webHidden/>
              </w:rPr>
            </w:r>
            <w:r>
              <w:rPr>
                <w:noProof/>
                <w:webHidden/>
              </w:rPr>
              <w:fldChar w:fldCharType="separate"/>
            </w:r>
            <w:r w:rsidR="00A97EB9">
              <w:rPr>
                <w:noProof/>
                <w:webHidden/>
              </w:rPr>
              <w:t>9</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85" w:history="1">
            <w:r w:rsidR="006345B4" w:rsidRPr="00C9621A">
              <w:rPr>
                <w:rStyle w:val="-"/>
                <w:noProof/>
              </w:rPr>
              <w:t>4.2</w:t>
            </w:r>
            <w:r w:rsidR="006345B4">
              <w:rPr>
                <w:rFonts w:asciiTheme="minorHAnsi" w:eastAsiaTheme="minorEastAsia" w:hAnsiTheme="minorHAnsi"/>
                <w:noProof/>
                <w:lang w:eastAsia="el-GR"/>
              </w:rPr>
              <w:tab/>
            </w:r>
            <w:r w:rsidR="006345B4" w:rsidRPr="00C9621A">
              <w:rPr>
                <w:rStyle w:val="-"/>
                <w:noProof/>
              </w:rPr>
              <w:t>Related</w:t>
            </w:r>
            <w:r w:rsidR="006345B4" w:rsidRPr="00C9621A">
              <w:rPr>
                <w:rStyle w:val="-"/>
                <w:rFonts w:ascii="Georgia" w:hAnsi="Georgia"/>
                <w:noProof/>
              </w:rPr>
              <w:t xml:space="preserve"> </w:t>
            </w:r>
            <w:r w:rsidR="006345B4" w:rsidRPr="00C9621A">
              <w:rPr>
                <w:rStyle w:val="-"/>
                <w:noProof/>
              </w:rPr>
              <w:t>studies</w:t>
            </w:r>
            <w:r w:rsidR="006345B4">
              <w:rPr>
                <w:noProof/>
                <w:webHidden/>
              </w:rPr>
              <w:tab/>
            </w:r>
            <w:r>
              <w:rPr>
                <w:noProof/>
                <w:webHidden/>
              </w:rPr>
              <w:fldChar w:fldCharType="begin"/>
            </w:r>
            <w:r w:rsidR="006345B4">
              <w:rPr>
                <w:noProof/>
                <w:webHidden/>
              </w:rPr>
              <w:instrText xml:space="preserve"> PAGEREF _Toc509423885 \h </w:instrText>
            </w:r>
            <w:r>
              <w:rPr>
                <w:noProof/>
                <w:webHidden/>
              </w:rPr>
            </w:r>
            <w:r>
              <w:rPr>
                <w:noProof/>
                <w:webHidden/>
              </w:rPr>
              <w:fldChar w:fldCharType="separate"/>
            </w:r>
            <w:r w:rsidR="00A97EB9">
              <w:rPr>
                <w:noProof/>
                <w:webHidden/>
              </w:rPr>
              <w:t>9</w:t>
            </w:r>
            <w:r>
              <w:rPr>
                <w:noProof/>
                <w:webHidden/>
              </w:rPr>
              <w:fldChar w:fldCharType="end"/>
            </w:r>
          </w:hyperlink>
        </w:p>
        <w:p w:rsidR="006345B4" w:rsidRDefault="00173CC0">
          <w:pPr>
            <w:pStyle w:val="10"/>
            <w:tabs>
              <w:tab w:val="left" w:pos="1100"/>
              <w:tab w:val="right" w:leader="dot" w:pos="9060"/>
            </w:tabs>
            <w:rPr>
              <w:rFonts w:asciiTheme="minorHAnsi" w:eastAsiaTheme="minorEastAsia" w:hAnsiTheme="minorHAnsi"/>
              <w:noProof/>
              <w:lang w:eastAsia="el-GR"/>
            </w:rPr>
          </w:pPr>
          <w:hyperlink w:anchor="_Toc509423886" w:history="1">
            <w:r w:rsidR="006345B4" w:rsidRPr="00C9621A">
              <w:rPr>
                <w:rStyle w:val="-"/>
                <w:noProof/>
              </w:rPr>
              <w:t>5</w:t>
            </w:r>
            <w:r w:rsidR="006345B4">
              <w:rPr>
                <w:rFonts w:asciiTheme="minorHAnsi" w:eastAsiaTheme="minorEastAsia" w:hAnsiTheme="minorHAnsi"/>
                <w:noProof/>
                <w:lang w:eastAsia="el-GR"/>
              </w:rPr>
              <w:tab/>
            </w:r>
            <w:r w:rsidR="006345B4" w:rsidRPr="00C9621A">
              <w:rPr>
                <w:rStyle w:val="-"/>
                <w:noProof/>
              </w:rPr>
              <w:t>Theoretical ecology</w:t>
            </w:r>
            <w:r w:rsidR="006345B4">
              <w:rPr>
                <w:noProof/>
                <w:webHidden/>
              </w:rPr>
              <w:tab/>
            </w:r>
            <w:r>
              <w:rPr>
                <w:noProof/>
                <w:webHidden/>
              </w:rPr>
              <w:fldChar w:fldCharType="begin"/>
            </w:r>
            <w:r w:rsidR="006345B4">
              <w:rPr>
                <w:noProof/>
                <w:webHidden/>
              </w:rPr>
              <w:instrText xml:space="preserve"> PAGEREF _Toc509423886 \h </w:instrText>
            </w:r>
            <w:r>
              <w:rPr>
                <w:noProof/>
                <w:webHidden/>
              </w:rPr>
            </w:r>
            <w:r>
              <w:rPr>
                <w:noProof/>
                <w:webHidden/>
              </w:rPr>
              <w:fldChar w:fldCharType="separate"/>
            </w:r>
            <w:r w:rsidR="00A97EB9">
              <w:rPr>
                <w:noProof/>
                <w:webHidden/>
              </w:rPr>
              <w:t>11</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87" w:history="1">
            <w:r w:rsidR="006345B4" w:rsidRPr="00C9621A">
              <w:rPr>
                <w:rStyle w:val="-"/>
                <w:noProof/>
                <w:lang w:val="en-US"/>
              </w:rPr>
              <w:t>5.1</w:t>
            </w:r>
            <w:r w:rsidR="006345B4">
              <w:rPr>
                <w:rFonts w:asciiTheme="minorHAnsi" w:eastAsiaTheme="minorEastAsia" w:hAnsiTheme="minorHAnsi"/>
                <w:noProof/>
                <w:lang w:eastAsia="el-GR"/>
              </w:rPr>
              <w:tab/>
            </w:r>
            <w:r w:rsidR="006345B4" w:rsidRPr="00C9621A">
              <w:rPr>
                <w:rStyle w:val="-"/>
                <w:noProof/>
              </w:rPr>
              <w:t>Neutral</w:t>
            </w:r>
            <w:r w:rsidR="006345B4" w:rsidRPr="00C9621A">
              <w:rPr>
                <w:rStyle w:val="-"/>
                <w:rFonts w:ascii="Arial" w:hAnsi="Arial" w:cs="Arial"/>
                <w:noProof/>
              </w:rPr>
              <w:t xml:space="preserve"> </w:t>
            </w:r>
            <w:r w:rsidR="006345B4" w:rsidRPr="00C9621A">
              <w:rPr>
                <w:rStyle w:val="-"/>
                <w:noProof/>
              </w:rPr>
              <w:t>theory</w:t>
            </w:r>
            <w:r w:rsidR="006345B4">
              <w:rPr>
                <w:noProof/>
                <w:webHidden/>
              </w:rPr>
              <w:tab/>
            </w:r>
            <w:r>
              <w:rPr>
                <w:noProof/>
                <w:webHidden/>
              </w:rPr>
              <w:fldChar w:fldCharType="begin"/>
            </w:r>
            <w:r w:rsidR="006345B4">
              <w:rPr>
                <w:noProof/>
                <w:webHidden/>
              </w:rPr>
              <w:instrText xml:space="preserve"> PAGEREF _Toc509423887 \h </w:instrText>
            </w:r>
            <w:r>
              <w:rPr>
                <w:noProof/>
                <w:webHidden/>
              </w:rPr>
            </w:r>
            <w:r>
              <w:rPr>
                <w:noProof/>
                <w:webHidden/>
              </w:rPr>
              <w:fldChar w:fldCharType="separate"/>
            </w:r>
            <w:r w:rsidR="00A97EB9">
              <w:rPr>
                <w:noProof/>
                <w:webHidden/>
              </w:rPr>
              <w:t>11</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88" w:history="1">
            <w:r w:rsidR="006345B4" w:rsidRPr="00C9621A">
              <w:rPr>
                <w:rStyle w:val="-"/>
                <w:noProof/>
              </w:rPr>
              <w:t>5.2</w:t>
            </w:r>
            <w:r w:rsidR="006345B4">
              <w:rPr>
                <w:rFonts w:asciiTheme="minorHAnsi" w:eastAsiaTheme="minorEastAsia" w:hAnsiTheme="minorHAnsi"/>
                <w:noProof/>
                <w:lang w:eastAsia="el-GR"/>
              </w:rPr>
              <w:tab/>
            </w:r>
            <w:r w:rsidR="006345B4" w:rsidRPr="00C9621A">
              <w:rPr>
                <w:rStyle w:val="-"/>
                <w:noProof/>
              </w:rPr>
              <w:t>Biogeography</w:t>
            </w:r>
            <w:r w:rsidR="006345B4">
              <w:rPr>
                <w:noProof/>
                <w:webHidden/>
              </w:rPr>
              <w:tab/>
            </w:r>
            <w:r>
              <w:rPr>
                <w:noProof/>
                <w:webHidden/>
              </w:rPr>
              <w:fldChar w:fldCharType="begin"/>
            </w:r>
            <w:r w:rsidR="006345B4">
              <w:rPr>
                <w:noProof/>
                <w:webHidden/>
              </w:rPr>
              <w:instrText xml:space="preserve"> PAGEREF _Toc509423888 \h </w:instrText>
            </w:r>
            <w:r>
              <w:rPr>
                <w:noProof/>
                <w:webHidden/>
              </w:rPr>
            </w:r>
            <w:r>
              <w:rPr>
                <w:noProof/>
                <w:webHidden/>
              </w:rPr>
              <w:fldChar w:fldCharType="separate"/>
            </w:r>
            <w:r w:rsidR="00A97EB9">
              <w:rPr>
                <w:noProof/>
                <w:webHidden/>
              </w:rPr>
              <w:t>11</w:t>
            </w:r>
            <w:r>
              <w:rPr>
                <w:noProof/>
                <w:webHidden/>
              </w:rPr>
              <w:fldChar w:fldCharType="end"/>
            </w:r>
          </w:hyperlink>
        </w:p>
        <w:p w:rsidR="006345B4" w:rsidRDefault="00173CC0">
          <w:pPr>
            <w:pStyle w:val="20"/>
            <w:tabs>
              <w:tab w:val="left" w:pos="1540"/>
              <w:tab w:val="right" w:leader="dot" w:pos="9060"/>
            </w:tabs>
            <w:rPr>
              <w:rFonts w:asciiTheme="minorHAnsi" w:eastAsiaTheme="minorEastAsia" w:hAnsiTheme="minorHAnsi"/>
              <w:noProof/>
              <w:lang w:eastAsia="el-GR"/>
            </w:rPr>
          </w:pPr>
          <w:hyperlink w:anchor="_Toc509423889" w:history="1">
            <w:r w:rsidR="006345B4" w:rsidRPr="00C9621A">
              <w:rPr>
                <w:rStyle w:val="-"/>
                <w:noProof/>
                <w:lang w:val="en-US"/>
              </w:rPr>
              <w:t>5.3</w:t>
            </w:r>
            <w:r w:rsidR="006345B4">
              <w:rPr>
                <w:rFonts w:asciiTheme="minorHAnsi" w:eastAsiaTheme="minorEastAsia" w:hAnsiTheme="minorHAnsi"/>
                <w:noProof/>
                <w:lang w:eastAsia="el-GR"/>
              </w:rPr>
              <w:tab/>
            </w:r>
            <w:r w:rsidR="006345B4" w:rsidRPr="00C9621A">
              <w:rPr>
                <w:rStyle w:val="-"/>
                <w:noProof/>
              </w:rPr>
              <w:t>Ecosystem</w:t>
            </w:r>
            <w:r w:rsidR="006345B4" w:rsidRPr="00C9621A">
              <w:rPr>
                <w:rStyle w:val="-"/>
                <w:rFonts w:ascii="Georgia" w:hAnsi="Georgia"/>
                <w:noProof/>
              </w:rPr>
              <w:t xml:space="preserve"> </w:t>
            </w:r>
            <w:r w:rsidR="006345B4" w:rsidRPr="00C9621A">
              <w:rPr>
                <w:rStyle w:val="-"/>
                <w:noProof/>
              </w:rPr>
              <w:t>ecology</w:t>
            </w:r>
            <w:r w:rsidR="006345B4">
              <w:rPr>
                <w:noProof/>
                <w:webHidden/>
              </w:rPr>
              <w:tab/>
            </w:r>
            <w:r>
              <w:rPr>
                <w:noProof/>
                <w:webHidden/>
              </w:rPr>
              <w:fldChar w:fldCharType="begin"/>
            </w:r>
            <w:r w:rsidR="006345B4">
              <w:rPr>
                <w:noProof/>
                <w:webHidden/>
              </w:rPr>
              <w:instrText xml:space="preserve"> PAGEREF _Toc509423889 \h </w:instrText>
            </w:r>
            <w:r>
              <w:rPr>
                <w:noProof/>
                <w:webHidden/>
              </w:rPr>
            </w:r>
            <w:r>
              <w:rPr>
                <w:noProof/>
                <w:webHidden/>
              </w:rPr>
              <w:fldChar w:fldCharType="separate"/>
            </w:r>
            <w:r w:rsidR="00A97EB9">
              <w:rPr>
                <w:noProof/>
                <w:webHidden/>
              </w:rPr>
              <w:t>11</w:t>
            </w:r>
            <w:r>
              <w:rPr>
                <w:noProof/>
                <w:webHidden/>
              </w:rPr>
              <w:fldChar w:fldCharType="end"/>
            </w:r>
          </w:hyperlink>
        </w:p>
        <w:p w:rsidR="006345B4" w:rsidRDefault="00173CC0">
          <w:pPr>
            <w:pStyle w:val="10"/>
            <w:tabs>
              <w:tab w:val="left" w:pos="1100"/>
              <w:tab w:val="right" w:leader="dot" w:pos="9060"/>
            </w:tabs>
            <w:rPr>
              <w:rFonts w:asciiTheme="minorHAnsi" w:eastAsiaTheme="minorEastAsia" w:hAnsiTheme="minorHAnsi"/>
              <w:noProof/>
              <w:lang w:eastAsia="el-GR"/>
            </w:rPr>
          </w:pPr>
          <w:hyperlink w:anchor="_Toc509423890" w:history="1">
            <w:r w:rsidR="006345B4" w:rsidRPr="00C9621A">
              <w:rPr>
                <w:rStyle w:val="-"/>
                <w:noProof/>
              </w:rPr>
              <w:t>6</w:t>
            </w:r>
            <w:r w:rsidR="006345B4">
              <w:rPr>
                <w:rFonts w:asciiTheme="minorHAnsi" w:eastAsiaTheme="minorEastAsia" w:hAnsiTheme="minorHAnsi"/>
                <w:noProof/>
                <w:lang w:eastAsia="el-GR"/>
              </w:rPr>
              <w:tab/>
            </w:r>
            <w:r w:rsidR="006345B4" w:rsidRPr="00C9621A">
              <w:rPr>
                <w:rStyle w:val="-"/>
                <w:noProof/>
              </w:rPr>
              <w:t>Η οικογένειά μου</w:t>
            </w:r>
            <w:r w:rsidR="006345B4">
              <w:rPr>
                <w:noProof/>
                <w:webHidden/>
              </w:rPr>
              <w:tab/>
            </w:r>
            <w:r>
              <w:rPr>
                <w:noProof/>
                <w:webHidden/>
              </w:rPr>
              <w:fldChar w:fldCharType="begin"/>
            </w:r>
            <w:r w:rsidR="006345B4">
              <w:rPr>
                <w:noProof/>
                <w:webHidden/>
              </w:rPr>
              <w:instrText xml:space="preserve"> PAGEREF _Toc509423890 \h </w:instrText>
            </w:r>
            <w:r>
              <w:rPr>
                <w:noProof/>
                <w:webHidden/>
              </w:rPr>
            </w:r>
            <w:r>
              <w:rPr>
                <w:noProof/>
                <w:webHidden/>
              </w:rPr>
              <w:fldChar w:fldCharType="separate"/>
            </w:r>
            <w:r w:rsidR="00A97EB9">
              <w:rPr>
                <w:noProof/>
                <w:webHidden/>
              </w:rPr>
              <w:t>13</w:t>
            </w:r>
            <w:r>
              <w:rPr>
                <w:noProof/>
                <w:webHidden/>
              </w:rPr>
              <w:fldChar w:fldCharType="end"/>
            </w:r>
          </w:hyperlink>
        </w:p>
        <w:p w:rsidR="006345B4" w:rsidRDefault="00173CC0">
          <w:r>
            <w:fldChar w:fldCharType="end"/>
          </w:r>
        </w:p>
      </w:sdtContent>
    </w:sdt>
    <w:p w:rsidR="006345B4" w:rsidRDefault="006345B4">
      <w:pPr>
        <w:spacing w:before="0" w:after="200" w:line="276" w:lineRule="auto"/>
        <w:ind w:firstLine="0"/>
        <w:rPr>
          <w:rFonts w:ascii="Arial" w:eastAsiaTheme="majorEastAsia" w:hAnsi="Arial" w:cstheme="majorBidi"/>
          <w:b/>
          <w:bCs/>
          <w:color w:val="FF0000"/>
          <w:sz w:val="34"/>
          <w:szCs w:val="28"/>
        </w:rPr>
      </w:pPr>
    </w:p>
    <w:p w:rsidR="0084054A" w:rsidRDefault="00366B45" w:rsidP="00366B45">
      <w:pPr>
        <w:pStyle w:val="1"/>
        <w:rPr>
          <w:lang w:val="en-US"/>
        </w:rPr>
      </w:pPr>
      <w:bookmarkStart w:id="0" w:name="_Toc509423871"/>
      <w:proofErr w:type="spellStart"/>
      <w:r w:rsidRPr="00366B45">
        <w:lastRenderedPageBreak/>
        <w:t>Ecology</w:t>
      </w:r>
      <w:bookmarkEnd w:id="0"/>
      <w:proofErr w:type="spellEnd"/>
    </w:p>
    <w:p w:rsidR="00366B45" w:rsidRPr="00366B45" w:rsidRDefault="00366B45" w:rsidP="00366B45">
      <w:pPr>
        <w:pStyle w:val="2"/>
        <w:rPr>
          <w:lang w:val="en-US"/>
        </w:rPr>
      </w:pPr>
      <w:bookmarkStart w:id="1" w:name="_Toc509423872"/>
      <w:r w:rsidRPr="00366B45">
        <w:rPr>
          <w:lang w:val="en-US"/>
        </w:rPr>
        <w:t>Levels, scope, and scale of organization</w:t>
      </w:r>
      <w:bookmarkEnd w:id="1"/>
    </w:p>
    <w:p w:rsidR="00366B45" w:rsidRDefault="00366B45" w:rsidP="00366B45">
      <w:pPr>
        <w:rPr>
          <w:lang w:val="en-US"/>
        </w:rPr>
      </w:pPr>
      <w:r w:rsidRPr="00366B45">
        <w:rPr>
          <w:lang w:val="en-US"/>
        </w:rPr>
        <w:t xml:space="preserve">The scope of ecology contains a </w:t>
      </w:r>
      <w:del w:id="2" w:author="user" w:date="2018-03-22T15:40:00Z">
        <w:r w:rsidRPr="00366B45" w:rsidDel="00A97EB9">
          <w:rPr>
            <w:lang w:val="en-US"/>
          </w:rPr>
          <w:delText>wide</w:delText>
        </w:r>
      </w:del>
      <w:ins w:id="3" w:author="user" w:date="2018-03-22T15:40:00Z">
        <w:r w:rsidR="00A97EB9">
          <w:rPr>
            <w:lang w:val="en-US"/>
          </w:rPr>
          <w:t>broad</w:t>
        </w:r>
      </w:ins>
      <w:r w:rsidRPr="00366B45">
        <w:rPr>
          <w:lang w:val="en-US"/>
        </w:rPr>
        <w:t xml:space="preserve"> array of </w:t>
      </w:r>
      <w:del w:id="4" w:author="user" w:date="2018-03-22T15:41:00Z">
        <w:r w:rsidRPr="00366B45" w:rsidDel="00A97EB9">
          <w:rPr>
            <w:lang w:val="en-US"/>
          </w:rPr>
          <w:delText>interacting</w:delText>
        </w:r>
      </w:del>
      <w:ins w:id="5" w:author="user" w:date="2018-03-22T15:41:00Z">
        <w:r w:rsidR="00A97EB9">
          <w:rPr>
            <w:lang w:val="en-US"/>
          </w:rPr>
          <w:t>bionomical</w:t>
        </w:r>
      </w:ins>
      <w:r w:rsidRPr="00366B45">
        <w:rPr>
          <w:lang w:val="en-US"/>
        </w:rPr>
        <w:t xml:space="preserve"> levels of organization spanning micro-level (e.g., cells) </w:t>
      </w:r>
      <w:proofErr w:type="gramStart"/>
      <w:r w:rsidRPr="00366B45">
        <w:rPr>
          <w:lang w:val="en-US"/>
        </w:rPr>
        <w:t xml:space="preserve">to a </w:t>
      </w:r>
      <w:del w:id="6" w:author="user" w:date="2018-03-22T15:42:00Z">
        <w:r w:rsidRPr="00366B45" w:rsidDel="00A97EB9">
          <w:rPr>
            <w:lang w:val="en-US"/>
          </w:rPr>
          <w:delText>planetary</w:delText>
        </w:r>
      </w:del>
      <w:ins w:id="7" w:author="user" w:date="2018-03-22T15:42:00Z">
        <w:r w:rsidR="00A97EB9">
          <w:rPr>
            <w:lang w:val="en-US"/>
          </w:rPr>
          <w:t>global</w:t>
        </w:r>
      </w:ins>
      <w:r w:rsidRPr="00366B45">
        <w:rPr>
          <w:lang w:val="en-US"/>
        </w:rPr>
        <w:t xml:space="preserve"> scale (e.g., biosphere) phenomena</w:t>
      </w:r>
      <w:proofErr w:type="gramEnd"/>
      <w:r w:rsidRPr="00366B45">
        <w:rPr>
          <w:lang w:val="en-US"/>
        </w:rPr>
        <w:t xml:space="preserve">. Ecosystems, for example, contain </w:t>
      </w:r>
      <w:proofErr w:type="spellStart"/>
      <w:r w:rsidRPr="00366B45">
        <w:rPr>
          <w:lang w:val="en-US"/>
        </w:rPr>
        <w:t>abiotic</w:t>
      </w:r>
      <w:proofErr w:type="spellEnd"/>
      <w:r w:rsidRPr="00366B45">
        <w:rPr>
          <w:lang w:val="en-US"/>
        </w:rPr>
        <w:t xml:space="preserve"> resources and interacting life forms (i.e., individual organisms that aggregate into populations which aggregate into </w:t>
      </w:r>
      <w:del w:id="8" w:author="user" w:date="2018-03-22T15:42:00Z">
        <w:r w:rsidRPr="00366B45" w:rsidDel="00A97EB9">
          <w:rPr>
            <w:lang w:val="en-US"/>
          </w:rPr>
          <w:delText>distinct</w:delText>
        </w:r>
      </w:del>
      <w:ins w:id="9" w:author="user" w:date="2018-03-22T15:42:00Z">
        <w:r w:rsidR="00A97EB9">
          <w:rPr>
            <w:lang w:val="en-US"/>
          </w:rPr>
          <w:t>clear</w:t>
        </w:r>
      </w:ins>
      <w:r w:rsidRPr="00366B45">
        <w:rPr>
          <w:lang w:val="en-US"/>
        </w:rPr>
        <w:t xml:space="preserve"> ecological communities). Ecosystems are dynamic, they do not always follow a linear </w:t>
      </w:r>
      <w:proofErr w:type="spellStart"/>
      <w:r w:rsidRPr="00366B45">
        <w:rPr>
          <w:lang w:val="en-US"/>
        </w:rPr>
        <w:t>successional</w:t>
      </w:r>
      <w:proofErr w:type="spellEnd"/>
      <w:r w:rsidRPr="00366B45">
        <w:rPr>
          <w:lang w:val="en-US"/>
        </w:rPr>
        <w:t xml:space="preserve"> path, but they are always changing, sometimes rapidly and sometimes so slowly that it can take thousands of years for ecological processes to bring about certain </w:t>
      </w:r>
      <w:proofErr w:type="spellStart"/>
      <w:r w:rsidRPr="00366B45">
        <w:rPr>
          <w:lang w:val="en-US"/>
        </w:rPr>
        <w:t>successional</w:t>
      </w:r>
      <w:proofErr w:type="spellEnd"/>
      <w:r w:rsidRPr="00366B45">
        <w:rPr>
          <w:lang w:val="en-US"/>
        </w:rPr>
        <w:t xml:space="preserve">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p>
    <w:p w:rsidR="00366B45" w:rsidRDefault="00366B45" w:rsidP="00366B45">
      <w:pPr>
        <w:pStyle w:val="2"/>
        <w:rPr>
          <w:lang w:val="en-US"/>
        </w:rPr>
      </w:pPr>
      <w:bookmarkStart w:id="10" w:name="_Toc509423873"/>
      <w:r w:rsidRPr="00366B45">
        <w:rPr>
          <w:lang w:val="en-US"/>
        </w:rPr>
        <w:t>Hierarchy</w:t>
      </w:r>
      <w:bookmarkEnd w:id="10"/>
    </w:p>
    <w:p w:rsidR="00366B45" w:rsidRPr="00366B45" w:rsidRDefault="00366B45" w:rsidP="00366B45">
      <w:pPr>
        <w:rPr>
          <w:lang w:val="en-US"/>
        </w:rPr>
      </w:pPr>
      <w:r w:rsidRPr="00366B45">
        <w:rPr>
          <w:lang w:val="en-US"/>
        </w:rPr>
        <w:t xml:space="preserve">The scale of ecological dynamics can operate like a closed system, such as aphids migrating on a single </w:t>
      </w:r>
      <w:proofErr w:type="gramStart"/>
      <w:r w:rsidRPr="00366B45">
        <w:rPr>
          <w:lang w:val="en-US"/>
        </w:rPr>
        <w:t>tree,</w:t>
      </w:r>
      <w:proofErr w:type="gramEnd"/>
      <w:r w:rsidRPr="00366B45">
        <w:rPr>
          <w:lang w:val="en-US"/>
        </w:rPr>
        <w:t xml:space="preserve"> while at the same time remain open with regard to broader scale influences, such as atmosphere or climate. Hence, ecologists classify </w:t>
      </w:r>
      <w:r w:rsidR="00173CC0">
        <w:fldChar w:fldCharType="begin"/>
      </w:r>
      <w:r w:rsidR="00173CC0" w:rsidRPr="00A97EB9">
        <w:rPr>
          <w:lang w:val="en-US"/>
          <w:rPrChange w:id="11" w:author="user" w:date="2018-03-22T15:40:00Z">
            <w:rPr/>
          </w:rPrChange>
        </w:rPr>
        <w:instrText>HYPERLINK "https://en.wikipedia.org/wiki/Ecosystems" \o "Ecosystems"</w:instrText>
      </w:r>
      <w:r w:rsidR="00173CC0">
        <w:fldChar w:fldCharType="separate"/>
      </w:r>
      <w:r w:rsidRPr="00BA7E83">
        <w:rPr>
          <w:lang w:val="en-US"/>
        </w:rPr>
        <w:t>ecosystems</w:t>
      </w:r>
      <w:r w:rsidR="00173CC0">
        <w:fldChar w:fldCharType="end"/>
      </w:r>
      <w:r w:rsidRPr="00366B45">
        <w:rPr>
          <w:lang w:val="en-US"/>
        </w:rPr>
        <w:t> hierarchically by analyzing data collected from finer scale units, such as vegetation associations, climate, and soil types, and integrate this information to identify emergent patterns of uniform organization and processes that operate on local to regional, </w:t>
      </w:r>
      <w:r w:rsidR="00173CC0">
        <w:fldChar w:fldCharType="begin"/>
      </w:r>
      <w:r w:rsidR="00173CC0" w:rsidRPr="00A97EB9">
        <w:rPr>
          <w:lang w:val="en-US"/>
          <w:rPrChange w:id="12" w:author="user" w:date="2018-03-22T15:40:00Z">
            <w:rPr/>
          </w:rPrChange>
        </w:rPr>
        <w:instrText>HYPERLINK "https://en.wikipedia.org/wiki/Landscape" \o "Landscape"</w:instrText>
      </w:r>
      <w:r w:rsidR="00173CC0">
        <w:fldChar w:fldCharType="separate"/>
      </w:r>
      <w:r w:rsidRPr="00BA7E83">
        <w:rPr>
          <w:lang w:val="en-US"/>
        </w:rPr>
        <w:t>landscape</w:t>
      </w:r>
      <w:r w:rsidR="00173CC0">
        <w:fldChar w:fldCharType="end"/>
      </w:r>
      <w:r w:rsidRPr="00366B45">
        <w:rPr>
          <w:lang w:val="en-US"/>
        </w:rPr>
        <w:t>, and chronological scales.</w:t>
      </w:r>
    </w:p>
    <w:p w:rsidR="00366B45" w:rsidRPr="00366B45" w:rsidRDefault="00366B45" w:rsidP="00366B45">
      <w:pPr>
        <w:rPr>
          <w:lang w:val="en-US"/>
        </w:rPr>
      </w:pPr>
      <w:r w:rsidRPr="00366B45">
        <w:rPr>
          <w:lang w:val="en-US"/>
        </w:rPr>
        <w:t>To structure the study of ecology into a conceptually manageable framework, the biological world is organized into a </w:t>
      </w:r>
      <w:hyperlink r:id="rId8" w:tooltip="Biological classification" w:history="1">
        <w:r w:rsidRPr="00BA7E83">
          <w:rPr>
            <w:lang w:val="en-US"/>
          </w:rPr>
          <w:t>nested hierarchy</w:t>
        </w:r>
      </w:hyperlink>
      <w:r w:rsidRPr="00366B45">
        <w:rPr>
          <w:lang w:val="en-US"/>
        </w:rPr>
        <w:t>, ranging in scale from </w:t>
      </w:r>
      <w:hyperlink r:id="rId9" w:tooltip="Gene" w:history="1">
        <w:r w:rsidRPr="00BA7E83">
          <w:rPr>
            <w:lang w:val="en-US"/>
          </w:rPr>
          <w:t>genes</w:t>
        </w:r>
      </w:hyperlink>
      <w:r w:rsidRPr="00366B45">
        <w:rPr>
          <w:lang w:val="en-US"/>
        </w:rPr>
        <w:t>, to </w:t>
      </w:r>
      <w:hyperlink r:id="rId10" w:tooltip="Cell (biology)" w:history="1">
        <w:r w:rsidRPr="00BA7E83">
          <w:rPr>
            <w:lang w:val="en-US"/>
          </w:rPr>
          <w:t>cells</w:t>
        </w:r>
      </w:hyperlink>
      <w:r w:rsidRPr="00366B45">
        <w:rPr>
          <w:lang w:val="en-US"/>
        </w:rPr>
        <w:t>, to </w:t>
      </w:r>
      <w:hyperlink r:id="rId11" w:tooltip="Tissue (biology)" w:history="1">
        <w:r w:rsidRPr="00BA7E83">
          <w:rPr>
            <w:lang w:val="en-US"/>
          </w:rPr>
          <w:t>tissues</w:t>
        </w:r>
      </w:hyperlink>
      <w:r w:rsidRPr="00366B45">
        <w:rPr>
          <w:lang w:val="en-US"/>
        </w:rPr>
        <w:t>, to </w:t>
      </w:r>
      <w:hyperlink r:id="rId12" w:tooltip="Organ (anatomy)" w:history="1">
        <w:r w:rsidRPr="00BA7E83">
          <w:rPr>
            <w:lang w:val="en-US"/>
          </w:rPr>
          <w:t>organs</w:t>
        </w:r>
      </w:hyperlink>
      <w:r w:rsidRPr="00366B45">
        <w:rPr>
          <w:lang w:val="en-US"/>
        </w:rPr>
        <w:t>, to </w:t>
      </w:r>
      <w:hyperlink r:id="rId13" w:tooltip="Organism" w:history="1">
        <w:r w:rsidRPr="00BA7E83">
          <w:rPr>
            <w:lang w:val="en-US"/>
          </w:rPr>
          <w:t>organisms</w:t>
        </w:r>
      </w:hyperlink>
      <w:r w:rsidRPr="00366B45">
        <w:rPr>
          <w:lang w:val="en-US"/>
        </w:rPr>
        <w:t>, to </w:t>
      </w:r>
      <w:hyperlink r:id="rId14" w:tooltip="Species" w:history="1">
        <w:r w:rsidRPr="00BA7E83">
          <w:rPr>
            <w:lang w:val="en-US"/>
          </w:rPr>
          <w:t>species</w:t>
        </w:r>
      </w:hyperlink>
      <w:r w:rsidRPr="00366B45">
        <w:rPr>
          <w:lang w:val="en-US"/>
        </w:rPr>
        <w:t>, to </w:t>
      </w:r>
      <w:hyperlink r:id="rId15" w:tooltip="Population ecology" w:history="1">
        <w:r w:rsidRPr="00BA7E83">
          <w:rPr>
            <w:lang w:val="en-US"/>
          </w:rPr>
          <w:t>populations</w:t>
        </w:r>
      </w:hyperlink>
      <w:r w:rsidRPr="00366B45">
        <w:rPr>
          <w:lang w:val="en-US"/>
        </w:rPr>
        <w:t>, to </w:t>
      </w:r>
      <w:hyperlink r:id="rId16" w:tooltip="Community (ecology)" w:history="1">
        <w:r w:rsidRPr="00BA7E83">
          <w:rPr>
            <w:lang w:val="en-US"/>
          </w:rPr>
          <w:t>communities</w:t>
        </w:r>
      </w:hyperlink>
      <w:r w:rsidRPr="00366B45">
        <w:rPr>
          <w:lang w:val="en-US"/>
        </w:rPr>
        <w:t>, to </w:t>
      </w:r>
      <w:hyperlink r:id="rId17" w:tooltip="Ecosystem" w:history="1">
        <w:r w:rsidRPr="00BA7E83">
          <w:rPr>
            <w:lang w:val="en-US"/>
          </w:rPr>
          <w:t>ecosystems</w:t>
        </w:r>
      </w:hyperlink>
      <w:r w:rsidRPr="00366B45">
        <w:rPr>
          <w:lang w:val="en-US"/>
        </w:rPr>
        <w:t>, to </w:t>
      </w:r>
      <w:hyperlink r:id="rId18" w:tooltip="Biome" w:history="1">
        <w:r w:rsidRPr="00BA7E83">
          <w:rPr>
            <w:lang w:val="en-US"/>
          </w:rPr>
          <w:t>biomes</w:t>
        </w:r>
      </w:hyperlink>
      <w:r w:rsidRPr="00366B45">
        <w:rPr>
          <w:lang w:val="en-US"/>
        </w:rPr>
        <w:t>, and up to the level of the </w:t>
      </w:r>
      <w:hyperlink r:id="rId19" w:tooltip="Biosphere" w:history="1">
        <w:r w:rsidRPr="00BA7E83">
          <w:rPr>
            <w:lang w:val="en-US"/>
          </w:rPr>
          <w:t>biosphere</w:t>
        </w:r>
      </w:hyperlink>
      <w:r w:rsidRPr="00366B45">
        <w:rPr>
          <w:lang w:val="en-US"/>
        </w:rPr>
        <w:t>.</w:t>
      </w:r>
      <w:hyperlink r:id="rId20" w:anchor="cite_note-Nachtomy01-8" w:history="1">
        <w:r w:rsidRPr="00BA7E83">
          <w:rPr>
            <w:lang w:val="en-US"/>
          </w:rPr>
          <w:t>[8]</w:t>
        </w:r>
      </w:hyperlink>
      <w:r w:rsidRPr="00366B45">
        <w:rPr>
          <w:lang w:val="en-US"/>
        </w:rPr>
        <w:t> This framework forms a </w:t>
      </w:r>
      <w:proofErr w:type="spellStart"/>
      <w:r w:rsidR="00173CC0" w:rsidRPr="00366B45">
        <w:rPr>
          <w:lang w:val="en-US"/>
        </w:rPr>
        <w:fldChar w:fldCharType="begin"/>
      </w:r>
      <w:r w:rsidRPr="00366B45">
        <w:rPr>
          <w:lang w:val="en-US"/>
        </w:rPr>
        <w:instrText xml:space="preserve"> HYPERLINK "https://en.wikipedia.org/wiki/Panarchy" \o "Panarchy" </w:instrText>
      </w:r>
      <w:r w:rsidR="00173CC0" w:rsidRPr="00366B45">
        <w:rPr>
          <w:lang w:val="en-US"/>
        </w:rPr>
        <w:fldChar w:fldCharType="separate"/>
      </w:r>
      <w:r w:rsidRPr="00BA7E83">
        <w:rPr>
          <w:lang w:val="en-US"/>
        </w:rPr>
        <w:t>panarchy</w:t>
      </w:r>
      <w:proofErr w:type="spellEnd"/>
      <w:r w:rsidR="00173CC0" w:rsidRPr="00366B45">
        <w:rPr>
          <w:lang w:val="en-US"/>
        </w:rPr>
        <w:fldChar w:fldCharType="end"/>
      </w:r>
      <w:hyperlink r:id="rId21" w:anchor="cite_note-Holling01-9" w:history="1">
        <w:r w:rsidRPr="00BA7E83">
          <w:rPr>
            <w:lang w:val="en-US"/>
          </w:rPr>
          <w:t>[9]</w:t>
        </w:r>
      </w:hyperlink>
      <w:r w:rsidRPr="00366B45">
        <w:rPr>
          <w:lang w:val="en-US"/>
        </w:rPr>
        <w:t> and exhibits </w:t>
      </w:r>
      <w:hyperlink r:id="rId22" w:tooltip="Non-linear" w:history="1">
        <w:r w:rsidRPr="00BA7E83">
          <w:rPr>
            <w:lang w:val="en-US"/>
          </w:rPr>
          <w:t>non-linear</w:t>
        </w:r>
      </w:hyperlink>
      <w:r w:rsidRPr="00366B45">
        <w:rPr>
          <w:lang w:val="en-US"/>
        </w:rPr>
        <w:t> behaviors; this means that "effect and cause are disproportionate, so that small changes to critical variables, such as the number of </w:t>
      </w:r>
      <w:hyperlink r:id="rId23" w:tooltip="Nitrogen fixation" w:history="1">
        <w:r w:rsidRPr="00BA7E83">
          <w:rPr>
            <w:lang w:val="en-US"/>
          </w:rPr>
          <w:t>nitrogen fixers</w:t>
        </w:r>
      </w:hyperlink>
      <w:r w:rsidRPr="00366B45">
        <w:rPr>
          <w:lang w:val="en-US"/>
        </w:rPr>
        <w:t>, can lead to disproportionate, perhaps irreversible, changes in the system properties."</w:t>
      </w:r>
      <w:hyperlink r:id="rId24" w:anchor="cite_note-Levin99-10" w:history="1">
        <w:r w:rsidRPr="00366B45">
          <w:rPr>
            <w:lang w:val="en-US"/>
          </w:rPr>
          <w:t>[10]</w:t>
        </w:r>
      </w:hyperlink>
      <w:r w:rsidRPr="00366B45">
        <w:rPr>
          <w:lang w:val="en-US"/>
        </w:rPr>
        <w:t>:14</w:t>
      </w:r>
    </w:p>
    <w:p w:rsidR="00366B45" w:rsidRDefault="00366B45" w:rsidP="00366B45">
      <w:pPr>
        <w:pStyle w:val="2"/>
        <w:rPr>
          <w:lang w:val="en-US"/>
        </w:rPr>
      </w:pPr>
      <w:bookmarkStart w:id="13" w:name="_Toc509423874"/>
      <w:r w:rsidRPr="00366B45">
        <w:rPr>
          <w:lang w:val="en-US"/>
        </w:rPr>
        <w:t>Biodiversity</w:t>
      </w:r>
      <w:bookmarkEnd w:id="13"/>
    </w:p>
    <w:p w:rsidR="00366B45" w:rsidRDefault="00366B45" w:rsidP="00366B45">
      <w:pPr>
        <w:rPr>
          <w:lang w:val="en-US"/>
        </w:rPr>
      </w:pPr>
      <w:r w:rsidRPr="00366B45">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w:t>
      </w:r>
      <w:r w:rsidRPr="00366B45">
        <w:rPr>
          <w:lang w:val="en-US"/>
        </w:rPr>
        <w:lastRenderedPageBreak/>
        <w:t xml:space="preserve">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366B45">
        <w:rPr>
          <w:lang w:val="en-US"/>
        </w:rPr>
        <w:t>services[</w:t>
      </w:r>
      <w:proofErr w:type="gramEnd"/>
      <w:r w:rsidRPr="00366B45">
        <w:rPr>
          <w:lang w:val="en-US"/>
        </w:rPr>
        <w:t xml:space="preserve">19][20] and species migration (e.g., </w:t>
      </w:r>
      <w:proofErr w:type="spellStart"/>
      <w:r w:rsidRPr="00366B45">
        <w:rPr>
          <w:lang w:val="en-US"/>
        </w:rPr>
        <w:t>riverine</w:t>
      </w:r>
      <w:proofErr w:type="spellEnd"/>
      <w:r w:rsidRPr="00366B45">
        <w:rPr>
          <w:lang w:val="en-US"/>
        </w:rPr>
        <w:t xml:space="preserv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366B45" w:rsidRDefault="00366B45" w:rsidP="00366B45">
      <w:pPr>
        <w:pStyle w:val="2"/>
        <w:rPr>
          <w:lang w:val="en-US"/>
        </w:rPr>
      </w:pPr>
      <w:bookmarkStart w:id="14" w:name="_Toc509423875"/>
      <w:r w:rsidRPr="00366B45">
        <w:rPr>
          <w:lang w:val="en-US"/>
        </w:rPr>
        <w:t>Habitat</w:t>
      </w:r>
      <w:bookmarkEnd w:id="14"/>
    </w:p>
    <w:p w:rsidR="00366B45" w:rsidRDefault="00366B45" w:rsidP="00366B45">
      <w:pPr>
        <w:rPr>
          <w:lang w:val="en-US"/>
        </w:rPr>
        <w:sectPr w:rsidR="00366B45" w:rsidSect="005E7BE8">
          <w:headerReference w:type="default" r:id="rId25"/>
          <w:footerReference w:type="default" r:id="rId26"/>
          <w:footerReference w:type="first" r:id="rId27"/>
          <w:pgSz w:w="11906" w:h="16838"/>
          <w:pgMar w:top="1418" w:right="1418" w:bottom="1418" w:left="1418" w:header="709" w:footer="709" w:gutter="0"/>
          <w:pgNumType w:chapStyle="1"/>
          <w:cols w:space="708"/>
          <w:titlePg/>
          <w:docGrid w:linePitch="360"/>
        </w:sectPr>
      </w:pPr>
      <w:r w:rsidRPr="00366B45">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w:t>
      </w:r>
      <w:proofErr w:type="spellStart"/>
      <w:r w:rsidRPr="00366B45">
        <w:rPr>
          <w:lang w:val="en-US"/>
        </w:rPr>
        <w:t>abiotic</w:t>
      </w:r>
      <w:proofErr w:type="spellEnd"/>
      <w:r w:rsidRPr="00366B45">
        <w:rPr>
          <w:lang w:val="en-US"/>
        </w:rPr>
        <w:t xml:space="preserve"> environmental variable; that is, any component or characteristic of the environment related directly (e.g. forage biomass and quality) or indirectly (e.g. elevation) to the use of a location by the animal."[25]:745 </w:t>
      </w:r>
      <w:proofErr w:type="gramStart"/>
      <w:r w:rsidRPr="00366B45">
        <w:rPr>
          <w:lang w:val="en-US"/>
        </w:rPr>
        <w:t>For</w:t>
      </w:r>
      <w:proofErr w:type="gramEnd"/>
      <w:r w:rsidRPr="00366B45">
        <w:rPr>
          <w:lang w:val="en-US"/>
        </w:rPr>
        <w:t xml:space="preserve"> example, a habitat might be an aquatic or terrestrial environment that can be further categorized as a </w:t>
      </w:r>
      <w:proofErr w:type="spellStart"/>
      <w:r w:rsidRPr="00366B45">
        <w:rPr>
          <w:lang w:val="en-US"/>
        </w:rPr>
        <w:t>montane</w:t>
      </w:r>
      <w:proofErr w:type="spellEnd"/>
      <w:r w:rsidRPr="00366B45">
        <w:rPr>
          <w:lang w:val="en-US"/>
        </w:rPr>
        <w:t xml:space="preserv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366B45">
        <w:rPr>
          <w:lang w:val="en-US"/>
        </w:rPr>
        <w:t>Tropidurus</w:t>
      </w:r>
      <w:proofErr w:type="spellEnd"/>
      <w:r w:rsidRPr="00366B45">
        <w:rPr>
          <w:lang w:val="en-US"/>
        </w:rPr>
        <w:t xml:space="preserve"> </w:t>
      </w:r>
      <w:proofErr w:type="spellStart"/>
      <w:r w:rsidRPr="00366B45">
        <w:rPr>
          <w:lang w:val="en-US"/>
        </w:rPr>
        <w:t>hispidus</w:t>
      </w:r>
      <w:proofErr w:type="spellEnd"/>
      <w:r w:rsidRPr="00366B45">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366B45">
        <w:rPr>
          <w:lang w:val="en-US"/>
        </w:rPr>
        <w:t>amphibians,</w:t>
      </w:r>
      <w:proofErr w:type="gramEnd"/>
      <w:r w:rsidRPr="00366B45">
        <w:rPr>
          <w:lang w:val="en-US"/>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Pr="00366B45">
        <w:rPr>
          <w:lang w:val="en-US"/>
        </w:rPr>
        <w:t>.[</w:t>
      </w:r>
      <w:proofErr w:type="gramEnd"/>
      <w:r w:rsidRPr="00366B45">
        <w:rPr>
          <w:lang w:val="en-US"/>
        </w:rPr>
        <w:t>24][26][27]</w:t>
      </w:r>
    </w:p>
    <w:p w:rsidR="00366B45" w:rsidRDefault="00366B45" w:rsidP="00366B45">
      <w:pPr>
        <w:pStyle w:val="1"/>
      </w:pPr>
      <w:bookmarkStart w:id="15" w:name="_Toc509423876"/>
      <w:proofErr w:type="spellStart"/>
      <w:r w:rsidRPr="00366B45">
        <w:lastRenderedPageBreak/>
        <w:t>Conservation</w:t>
      </w:r>
      <w:proofErr w:type="spellEnd"/>
      <w:r>
        <w:t xml:space="preserve"> </w:t>
      </w:r>
      <w:proofErr w:type="spellStart"/>
      <w:r>
        <w:t>biology</w:t>
      </w:r>
      <w:bookmarkEnd w:id="15"/>
      <w:proofErr w:type="spellEnd"/>
    </w:p>
    <w:p w:rsidR="00366B45" w:rsidRDefault="00366B45" w:rsidP="00366B45">
      <w:pPr>
        <w:pStyle w:val="2"/>
      </w:pPr>
      <w:bookmarkStart w:id="16" w:name="_Toc509423877"/>
      <w:r w:rsidRPr="00366B45">
        <w:t>Origins</w:t>
      </w:r>
      <w:bookmarkEnd w:id="16"/>
    </w:p>
    <w:p w:rsidR="00366B45" w:rsidRDefault="00366B45" w:rsidP="00366B45">
      <w:pPr>
        <w:rPr>
          <w:lang w:val="en-US"/>
        </w:rPr>
      </w:pPr>
      <w:r w:rsidRPr="00366B45">
        <w:rPr>
          <w:lang w:val="en-US"/>
        </w:rPr>
        <w:t xml:space="preserve">The term conservation biology and its conception as a new field originated with the convening of "The First International Conference on Research in Conservation Biology" held at the University of California, San Diego in La Jolla, California in 1978 led by American biologists Bruce A. Wilcox and Michael E. </w:t>
      </w:r>
      <w:proofErr w:type="spellStart"/>
      <w:r w:rsidRPr="00366B45">
        <w:rPr>
          <w:lang w:val="en-US"/>
        </w:rPr>
        <w:t>Soulé</w:t>
      </w:r>
      <w:proofErr w:type="spellEnd"/>
      <w:r w:rsidRPr="00366B45">
        <w:rPr>
          <w:lang w:val="en-US"/>
        </w:rPr>
        <w:t xml:space="preserve"> with a group of leading university and zoo researchers and conservationists including Kurt </w:t>
      </w:r>
      <w:proofErr w:type="spellStart"/>
      <w:r w:rsidRPr="00366B45">
        <w:rPr>
          <w:lang w:val="en-US"/>
        </w:rPr>
        <w:t>Benirschke</w:t>
      </w:r>
      <w:proofErr w:type="spellEnd"/>
      <w:r w:rsidRPr="00366B45">
        <w:rPr>
          <w:lang w:val="en-US"/>
        </w:rPr>
        <w:t xml:space="preserve">, Sir Otto Frankel, Thomas Lovejoy, and Jared Diamond. The meeting was prompted by the concern over tropical deforestation, disappearing species, eroding genetic diversity within species.[8] The conference and proceedings that resulted[2] sought to initiate the bridging of a gap between theory in ecology and evolutionary genetics on the one hand and conservation policy and practice on the other.[9] Conservation biology and the concept of biological diversity (biodiversity) emerged together, helping crystallize the modern era of conservation science and policy. The inherent multidisciplinary basis for conservation biology has led to new </w:t>
      </w:r>
      <w:proofErr w:type="spellStart"/>
      <w:r w:rsidRPr="00366B45">
        <w:rPr>
          <w:lang w:val="en-US"/>
        </w:rPr>
        <w:t>subdisciplines</w:t>
      </w:r>
      <w:proofErr w:type="spellEnd"/>
      <w:r w:rsidRPr="00366B45">
        <w:rPr>
          <w:lang w:val="en-US"/>
        </w:rPr>
        <w:t xml:space="preserve"> including conservation social science, conservation behavior and conservation physiology.[10] It stimulated further development of conservation genetics which Otto Frankel had originated first but is now often considered a </w:t>
      </w:r>
      <w:proofErr w:type="spellStart"/>
      <w:r w:rsidRPr="00366B45">
        <w:rPr>
          <w:lang w:val="en-US"/>
        </w:rPr>
        <w:t>subdiscipline</w:t>
      </w:r>
      <w:proofErr w:type="spellEnd"/>
      <w:r w:rsidRPr="00366B45">
        <w:rPr>
          <w:lang w:val="en-US"/>
        </w:rPr>
        <w:t xml:space="preserve"> as well.</w:t>
      </w:r>
    </w:p>
    <w:p w:rsidR="00366B45" w:rsidRDefault="00366B45" w:rsidP="00366B45">
      <w:pPr>
        <w:pStyle w:val="2"/>
        <w:rPr>
          <w:rStyle w:val="mw-headline"/>
          <w:lang w:val="en-US"/>
        </w:rPr>
      </w:pPr>
      <w:bookmarkStart w:id="17" w:name="_Toc509423878"/>
      <w:proofErr w:type="spellStart"/>
      <w:r w:rsidRPr="00366B45">
        <w:rPr>
          <w:rStyle w:val="mw-headline"/>
        </w:rPr>
        <w:t>Description</w:t>
      </w:r>
      <w:bookmarkEnd w:id="17"/>
      <w:proofErr w:type="spellEnd"/>
    </w:p>
    <w:p w:rsidR="00366B45" w:rsidRPr="00366B45" w:rsidRDefault="00366B45" w:rsidP="00366B45">
      <w:pPr>
        <w:rPr>
          <w:lang w:val="en-US"/>
        </w:rPr>
      </w:pPr>
      <w:r w:rsidRPr="00366B45">
        <w:rPr>
          <w:lang w:val="en-US"/>
        </w:rPr>
        <w:t>The rapid decline of established biological systems around the world means that conservation biology is often referred to as a "Discipline with a deadline".</w:t>
      </w:r>
      <w:hyperlink r:id="rId28" w:anchor="cite_note-11" w:history="1">
        <w:r w:rsidRPr="00BA7E83">
          <w:rPr>
            <w:lang w:val="en-US"/>
          </w:rPr>
          <w:t>[11]</w:t>
        </w:r>
      </w:hyperlink>
      <w:r w:rsidRPr="00366B45">
        <w:rPr>
          <w:lang w:val="en-US"/>
        </w:rPr>
        <w:t> Conservation biology is tied closely to </w:t>
      </w:r>
      <w:hyperlink r:id="rId29" w:tooltip="Ecology" w:history="1">
        <w:r w:rsidRPr="00BA7E83">
          <w:rPr>
            <w:lang w:val="en-US"/>
          </w:rPr>
          <w:t>ecology</w:t>
        </w:r>
      </w:hyperlink>
      <w:r w:rsidRPr="00366B45">
        <w:rPr>
          <w:lang w:val="en-US"/>
        </w:rPr>
        <w:t> in researching the </w:t>
      </w:r>
      <w:hyperlink r:id="rId30" w:tooltip="Population ecology" w:history="1">
        <w:r w:rsidRPr="00BA7E83">
          <w:rPr>
            <w:lang w:val="en-US"/>
          </w:rPr>
          <w:t>population ecology</w:t>
        </w:r>
      </w:hyperlink>
      <w:r w:rsidRPr="00366B45">
        <w:rPr>
          <w:lang w:val="en-US"/>
        </w:rPr>
        <w:t> (</w:t>
      </w:r>
      <w:hyperlink r:id="rId31" w:tooltip="Biological dispersal" w:history="1">
        <w:r w:rsidRPr="00BA7E83">
          <w:rPr>
            <w:lang w:val="en-US"/>
          </w:rPr>
          <w:t>dispersal</w:t>
        </w:r>
      </w:hyperlink>
      <w:r w:rsidRPr="00366B45">
        <w:rPr>
          <w:lang w:val="en-US"/>
        </w:rPr>
        <w:t>, </w:t>
      </w:r>
      <w:hyperlink r:id="rId32" w:tooltip="wikt:migration" w:history="1">
        <w:r w:rsidRPr="00BA7E83">
          <w:rPr>
            <w:lang w:val="en-US"/>
          </w:rPr>
          <w:t>migration</w:t>
        </w:r>
      </w:hyperlink>
      <w:r w:rsidRPr="00366B45">
        <w:rPr>
          <w:lang w:val="en-US"/>
        </w:rPr>
        <w:t>, </w:t>
      </w:r>
      <w:hyperlink r:id="rId33" w:tooltip="Demographics" w:history="1">
        <w:r w:rsidRPr="00BA7E83">
          <w:rPr>
            <w:lang w:val="en-US"/>
          </w:rPr>
          <w:t>demographics</w:t>
        </w:r>
      </w:hyperlink>
      <w:r w:rsidRPr="00366B45">
        <w:rPr>
          <w:lang w:val="en-US"/>
        </w:rPr>
        <w:t>, </w:t>
      </w:r>
      <w:hyperlink r:id="rId34" w:tooltip="Effective population size" w:history="1">
        <w:r w:rsidRPr="00BA7E83">
          <w:rPr>
            <w:lang w:val="en-US"/>
          </w:rPr>
          <w:t>effective population size</w:t>
        </w:r>
      </w:hyperlink>
      <w:r w:rsidRPr="00366B45">
        <w:rPr>
          <w:lang w:val="en-US"/>
        </w:rPr>
        <w:t>, </w:t>
      </w:r>
      <w:hyperlink r:id="rId35" w:tooltip="Inbreeding depression" w:history="1">
        <w:r w:rsidRPr="00BA7E83">
          <w:rPr>
            <w:lang w:val="en-US"/>
          </w:rPr>
          <w:t>inbreeding depression</w:t>
        </w:r>
      </w:hyperlink>
      <w:r w:rsidRPr="00366B45">
        <w:rPr>
          <w:lang w:val="en-US"/>
        </w:rPr>
        <w:t>, and </w:t>
      </w:r>
      <w:hyperlink r:id="rId36" w:tooltip="Minimum viable population" w:history="1">
        <w:r w:rsidRPr="00BA7E83">
          <w:rPr>
            <w:lang w:val="en-US"/>
          </w:rPr>
          <w:t>minimum population viability</w:t>
        </w:r>
      </w:hyperlink>
      <w:r w:rsidRPr="00366B45">
        <w:rPr>
          <w:lang w:val="en-US"/>
        </w:rPr>
        <w:t>) of </w:t>
      </w:r>
      <w:hyperlink r:id="rId37" w:tooltip="Rare species" w:history="1">
        <w:r w:rsidRPr="00BA7E83">
          <w:rPr>
            <w:lang w:val="en-US"/>
          </w:rPr>
          <w:t>rare</w:t>
        </w:r>
      </w:hyperlink>
      <w:r w:rsidRPr="00366B45">
        <w:rPr>
          <w:lang w:val="en-US"/>
        </w:rPr>
        <w:t> or </w:t>
      </w:r>
      <w:hyperlink r:id="rId38" w:tooltip="Endangered species" w:history="1">
        <w:r w:rsidRPr="00BA7E83">
          <w:rPr>
            <w:lang w:val="en-US"/>
          </w:rPr>
          <w:t>endangered species</w:t>
        </w:r>
      </w:hyperlink>
      <w:r w:rsidRPr="00366B45">
        <w:rPr>
          <w:lang w:val="en-US"/>
        </w:rPr>
        <w:t>.</w:t>
      </w:r>
      <w:hyperlink r:id="rId39" w:anchor="cite_note-12" w:history="1">
        <w:r w:rsidRPr="00BA7E83">
          <w:rPr>
            <w:lang w:val="en-US"/>
          </w:rPr>
          <w:t>[12]</w:t>
        </w:r>
      </w:hyperlink>
      <w:hyperlink r:id="rId40" w:anchor="cite_note-SahneyBentonFerry2010LinksDiversityVertebrates-13" w:history="1">
        <w:r w:rsidRPr="00BA7E83">
          <w:rPr>
            <w:lang w:val="en-US"/>
          </w:rPr>
          <w:t>[13]</w:t>
        </w:r>
      </w:hyperlink>
      <w:r w:rsidRPr="00366B45">
        <w:rPr>
          <w:lang w:val="en-US"/>
        </w:rPr>
        <w:t> Conservation biology is concerned with phenomena that affect the maintenance, loss, and restoration of biodiversity and the science of sustaining evolutionary processes that engender </w:t>
      </w:r>
      <w:hyperlink r:id="rId41" w:tooltip="Genetics" w:history="1">
        <w:r w:rsidRPr="00BA7E83">
          <w:rPr>
            <w:lang w:val="en-US"/>
          </w:rPr>
          <w:t>genetic</w:t>
        </w:r>
      </w:hyperlink>
      <w:r w:rsidRPr="00366B45">
        <w:rPr>
          <w:lang w:val="en-US"/>
        </w:rPr>
        <w:t>, </w:t>
      </w:r>
      <w:hyperlink r:id="rId42" w:tooltip="Population" w:history="1">
        <w:r w:rsidRPr="00BA7E83">
          <w:rPr>
            <w:lang w:val="en-US"/>
          </w:rPr>
          <w:t>population</w:t>
        </w:r>
      </w:hyperlink>
      <w:r w:rsidRPr="00366B45">
        <w:rPr>
          <w:lang w:val="en-US"/>
        </w:rPr>
        <w:t>, </w:t>
      </w:r>
      <w:hyperlink r:id="rId43" w:tooltip="Species" w:history="1">
        <w:r w:rsidRPr="00BA7E83">
          <w:rPr>
            <w:lang w:val="en-US"/>
          </w:rPr>
          <w:t>species</w:t>
        </w:r>
      </w:hyperlink>
      <w:r w:rsidRPr="00366B45">
        <w:rPr>
          <w:lang w:val="en-US"/>
        </w:rPr>
        <w:t>, and ecosystem diversity.</w:t>
      </w:r>
      <w:hyperlink r:id="rId44" w:anchor="cite_note-Hunter96-5" w:history="1">
        <w:r w:rsidRPr="00BA7E83">
          <w:rPr>
            <w:lang w:val="en-US"/>
          </w:rPr>
          <w:t>[5]</w:t>
        </w:r>
      </w:hyperlink>
      <w:hyperlink r:id="rId45" w:anchor="cite_note-Groom06-6" w:history="1">
        <w:r w:rsidRPr="00BA7E83">
          <w:rPr>
            <w:lang w:val="en-US"/>
          </w:rPr>
          <w:t>[6]</w:t>
        </w:r>
      </w:hyperlink>
      <w:hyperlink r:id="rId46" w:anchor="cite_note-Dyke08-7" w:history="1">
        <w:r w:rsidRPr="00BA7E83">
          <w:rPr>
            <w:lang w:val="en-US"/>
          </w:rPr>
          <w:t>[7]</w:t>
        </w:r>
      </w:hyperlink>
      <w:hyperlink r:id="rId47" w:anchor="cite_note-SahneyBentonFerry2010LinksDiversityVertebrates-13" w:history="1">
        <w:r w:rsidRPr="00BA7E83">
          <w:rPr>
            <w:lang w:val="en-US"/>
          </w:rPr>
          <w:t>[13]</w:t>
        </w:r>
      </w:hyperlink>
      <w:r w:rsidRPr="00366B45">
        <w:rPr>
          <w:lang w:val="en-US"/>
        </w:rPr>
        <w:t> The concern stems from estimates suggesting that up to 50% of all species on the planet will disappear within the next 50 years,</w:t>
      </w:r>
      <w:hyperlink r:id="rId48" w:anchor="cite_note-Koh-14" w:history="1">
        <w:r w:rsidRPr="00BA7E83">
          <w:rPr>
            <w:lang w:val="en-US"/>
          </w:rPr>
          <w:t>[14]</w:t>
        </w:r>
      </w:hyperlink>
      <w:r w:rsidRPr="00366B45">
        <w:rPr>
          <w:lang w:val="en-US"/>
        </w:rPr>
        <w:t> which has contributed to poverty, starvation, and will reset the course of evolution on this planet.</w:t>
      </w:r>
      <w:hyperlink r:id="rId49" w:anchor="cite_note-15" w:history="1">
        <w:r w:rsidRPr="00BA7E83">
          <w:rPr>
            <w:lang w:val="en-US"/>
          </w:rPr>
          <w:t>[15</w:t>
        </w:r>
        <w:proofErr w:type="gramStart"/>
        <w:r w:rsidRPr="00BA7E83">
          <w:rPr>
            <w:lang w:val="en-US"/>
          </w:rPr>
          <w:t>]</w:t>
        </w:r>
        <w:proofErr w:type="gramEnd"/>
      </w:hyperlink>
      <w:hyperlink r:id="rId50" w:anchor="cite_note-Jackson-16" w:history="1">
        <w:r w:rsidRPr="00BA7E83">
          <w:rPr>
            <w:lang w:val="en-US"/>
          </w:rPr>
          <w:t>[16]</w:t>
        </w:r>
      </w:hyperlink>
    </w:p>
    <w:p w:rsidR="00366B45" w:rsidRDefault="00366B45" w:rsidP="00366B45">
      <w:pPr>
        <w:rPr>
          <w:lang w:val="en-US"/>
        </w:rPr>
      </w:pPr>
      <w:r w:rsidRPr="00366B45">
        <w:rPr>
          <w:lang w:val="en-US"/>
        </w:rPr>
        <w:t>Conservation biologists research and educate on the trends and process of </w:t>
      </w:r>
      <w:hyperlink r:id="rId51" w:tooltip="Biodiversity loss" w:history="1">
        <w:r w:rsidRPr="00BA7E83">
          <w:rPr>
            <w:lang w:val="en-US"/>
          </w:rPr>
          <w:t>biodiversity loss</w:t>
        </w:r>
      </w:hyperlink>
      <w:r w:rsidRPr="00366B45">
        <w:rPr>
          <w:lang w:val="en-US"/>
        </w:rPr>
        <w:t>, species </w:t>
      </w:r>
      <w:hyperlink r:id="rId52" w:tooltip="Extinction" w:history="1">
        <w:r w:rsidRPr="00BA7E83">
          <w:rPr>
            <w:lang w:val="en-US"/>
          </w:rPr>
          <w:t>extinctions</w:t>
        </w:r>
      </w:hyperlink>
      <w:r w:rsidRPr="00366B45">
        <w:rPr>
          <w:lang w:val="en-US"/>
        </w:rPr>
        <w:t>, and the negative effect these are having on our capabilities to </w:t>
      </w:r>
      <w:hyperlink r:id="rId53" w:tooltip="Sustainability" w:history="1">
        <w:r w:rsidRPr="00BA7E83">
          <w:rPr>
            <w:lang w:val="en-US"/>
          </w:rPr>
          <w:t>sustain</w:t>
        </w:r>
      </w:hyperlink>
      <w:r w:rsidRPr="00366B45">
        <w:rPr>
          <w:lang w:val="en-US"/>
        </w:rPr>
        <w:t> the well-being of human society. Conservation biologists work in the field and office, in government, universities, non-profit organizations and industry. The topics of their research are diverse, because this is an interdisciplinary network with professional alliances in the biological as well as social sciences. Those dedicated to the cause and profession </w:t>
      </w:r>
      <w:hyperlink r:id="rId54" w:tooltip="Advocate" w:history="1">
        <w:r w:rsidRPr="00BA7E83">
          <w:rPr>
            <w:lang w:val="en-US"/>
          </w:rPr>
          <w:t>advocate</w:t>
        </w:r>
      </w:hyperlink>
      <w:r w:rsidRPr="00366B45">
        <w:rPr>
          <w:lang w:val="en-US"/>
        </w:rPr>
        <w:t> for a global response to </w:t>
      </w:r>
      <w:hyperlink r:id="rId55" w:tooltip="Holocene extinction" w:history="1">
        <w:r w:rsidRPr="00BA7E83">
          <w:rPr>
            <w:lang w:val="en-US"/>
          </w:rPr>
          <w:t>the current biodiversity crisis</w:t>
        </w:r>
      </w:hyperlink>
      <w:r w:rsidRPr="00366B45">
        <w:rPr>
          <w:lang w:val="en-US"/>
        </w:rPr>
        <w:t> based on </w:t>
      </w:r>
      <w:hyperlink r:id="rId56" w:tooltip="Morals" w:history="1">
        <w:r w:rsidRPr="00BA7E83">
          <w:rPr>
            <w:lang w:val="en-US"/>
          </w:rPr>
          <w:t>morals</w:t>
        </w:r>
      </w:hyperlink>
      <w:r w:rsidRPr="00366B45">
        <w:rPr>
          <w:lang w:val="en-US"/>
        </w:rPr>
        <w:t>, </w:t>
      </w:r>
      <w:hyperlink r:id="rId57" w:tooltip="Ethics" w:history="1">
        <w:r w:rsidRPr="00BA7E83">
          <w:rPr>
            <w:lang w:val="en-US"/>
          </w:rPr>
          <w:t>ethics</w:t>
        </w:r>
      </w:hyperlink>
      <w:r w:rsidRPr="00366B45">
        <w:rPr>
          <w:lang w:val="en-US"/>
        </w:rPr>
        <w:t>, and scientific </w:t>
      </w:r>
      <w:hyperlink r:id="rId58" w:tooltip="Reason" w:history="1">
        <w:r w:rsidRPr="00BA7E83">
          <w:rPr>
            <w:lang w:val="en-US"/>
          </w:rPr>
          <w:t>reason</w:t>
        </w:r>
      </w:hyperlink>
      <w:r w:rsidRPr="00366B45">
        <w:rPr>
          <w:lang w:val="en-US"/>
        </w:rPr>
        <w:t>. Organizations and citizens are responding to the biodiversity crisis through conservation action plans that direct research, monitoring, and education programs that engage concerns at local through global scales.</w:t>
      </w:r>
      <w:hyperlink r:id="rId59" w:anchor="cite_note-Soule86-4" w:history="1">
        <w:r w:rsidRPr="00366B45">
          <w:rPr>
            <w:lang w:val="en-US"/>
          </w:rPr>
          <w:t>[4</w:t>
        </w:r>
        <w:proofErr w:type="gramStart"/>
        <w:r w:rsidRPr="00366B45">
          <w:rPr>
            <w:lang w:val="en-US"/>
          </w:rPr>
          <w:t>]</w:t>
        </w:r>
        <w:proofErr w:type="gramEnd"/>
      </w:hyperlink>
      <w:hyperlink r:id="rId60" w:anchor="cite_note-Hunter96-5" w:history="1">
        <w:r w:rsidRPr="00366B45">
          <w:rPr>
            <w:lang w:val="en-US"/>
          </w:rPr>
          <w:t>[5]</w:t>
        </w:r>
      </w:hyperlink>
      <w:hyperlink r:id="rId61" w:anchor="cite_note-Groom06-6" w:history="1">
        <w:r w:rsidRPr="00366B45">
          <w:rPr>
            <w:lang w:val="en-US"/>
          </w:rPr>
          <w:t>[6]</w:t>
        </w:r>
      </w:hyperlink>
      <w:hyperlink r:id="rId62" w:anchor="cite_note-Dyke08-7" w:history="1">
        <w:r w:rsidRPr="00366B45">
          <w:rPr>
            <w:lang w:val="en-US"/>
          </w:rPr>
          <w:t>[7]</w:t>
        </w:r>
      </w:hyperlink>
    </w:p>
    <w:p w:rsidR="00986DF9" w:rsidRDefault="00986DF9" w:rsidP="00986DF9">
      <w:pPr>
        <w:pStyle w:val="2"/>
        <w:rPr>
          <w:rStyle w:val="mw-headline"/>
          <w:lang w:val="en-US"/>
        </w:rPr>
      </w:pPr>
      <w:bookmarkStart w:id="18" w:name="_Toc509423879"/>
      <w:proofErr w:type="spellStart"/>
      <w:r w:rsidRPr="00986DF9">
        <w:rPr>
          <w:rStyle w:val="mw-headline"/>
        </w:rPr>
        <w:lastRenderedPageBreak/>
        <w:t>History</w:t>
      </w:r>
      <w:bookmarkEnd w:id="18"/>
      <w:proofErr w:type="spellEnd"/>
    </w:p>
    <w:p w:rsidR="00EE75D6" w:rsidRDefault="00986DF9" w:rsidP="00EE75D6">
      <w:pPr>
        <w:rPr>
          <w:lang w:val="en-US"/>
        </w:rPr>
      </w:pPr>
      <w:r w:rsidRPr="00986DF9">
        <w:rPr>
          <w:lang w:val="en-US"/>
        </w:rPr>
        <w:t>Conscious efforts to conserve and protect global biodiversity are a recent phenomenon.</w:t>
      </w:r>
      <w:hyperlink r:id="rId63" w:anchor="cite_note-Dyke08-7" w:history="1">
        <w:r w:rsidRPr="00986DF9">
          <w:rPr>
            <w:lang w:val="en-US"/>
          </w:rPr>
          <w:t>[7</w:t>
        </w:r>
        <w:proofErr w:type="gramStart"/>
        <w:r w:rsidRPr="00986DF9">
          <w:rPr>
            <w:lang w:val="en-US"/>
          </w:rPr>
          <w:t>]</w:t>
        </w:r>
        <w:proofErr w:type="gramEnd"/>
      </w:hyperlink>
      <w:hyperlink r:id="rId64" w:anchor="cite_note-18" w:history="1">
        <w:r w:rsidRPr="00986DF9">
          <w:rPr>
            <w:lang w:val="en-US"/>
          </w:rPr>
          <w:t>[18]</w:t>
        </w:r>
      </w:hyperlink>
      <w:r w:rsidRPr="00986DF9">
        <w:rPr>
          <w:lang w:val="en-US"/>
        </w:rPr>
        <w:t> Natural resource conservation, however, has a history that extends prior to the age of conservation. Resource ethics grew out of necessity through direct relations with nature. Regulation or communal restraint became necessary to prevent selfish motives from taking more than could be locally sustained, therefore compromising the long-term supply for the rest of the community.</w:t>
      </w:r>
      <w:hyperlink r:id="rId65" w:anchor="cite_note-Dyke08-7" w:history="1">
        <w:r w:rsidRPr="00986DF9">
          <w:rPr>
            <w:lang w:val="en-US"/>
          </w:rPr>
          <w:t>[7]</w:t>
        </w:r>
      </w:hyperlink>
      <w:r w:rsidRPr="00986DF9">
        <w:rPr>
          <w:lang w:val="en-US"/>
        </w:rPr>
        <w:t> This social dilemma with respect to natural resource management is often called the "</w:t>
      </w:r>
      <w:hyperlink r:id="rId66" w:tooltip="Tragedy of the Commons" w:history="1">
        <w:r w:rsidRPr="00986DF9">
          <w:rPr>
            <w:lang w:val="en-US"/>
          </w:rPr>
          <w:t>Tragedy of the Commons</w:t>
        </w:r>
      </w:hyperlink>
      <w:r w:rsidRPr="00986DF9">
        <w:rPr>
          <w:lang w:val="en-US"/>
        </w:rPr>
        <w:t>".</w:t>
      </w:r>
      <w:hyperlink r:id="rId67" w:anchor="cite_note-19" w:history="1">
        <w:r w:rsidRPr="00986DF9">
          <w:rPr>
            <w:lang w:val="en-US"/>
          </w:rPr>
          <w:t>[19</w:t>
        </w:r>
        <w:proofErr w:type="gramStart"/>
        <w:r w:rsidRPr="00986DF9">
          <w:rPr>
            <w:lang w:val="en-US"/>
          </w:rPr>
          <w:t>]</w:t>
        </w:r>
        <w:proofErr w:type="gramEnd"/>
      </w:hyperlink>
      <w:hyperlink r:id="rId68" w:anchor="cite_note-20" w:history="1">
        <w:r w:rsidRPr="00986DF9">
          <w:rPr>
            <w:lang w:val="en-US"/>
          </w:rPr>
          <w:t>[20]</w:t>
        </w:r>
      </w:hyperlink>
    </w:p>
    <w:p w:rsidR="00986DF9" w:rsidRDefault="00986DF9" w:rsidP="00EE75D6">
      <w:pPr>
        <w:rPr>
          <w:lang w:val="en-US"/>
        </w:rPr>
        <w:sectPr w:rsidR="00986DF9" w:rsidSect="000E20E5">
          <w:footerReference w:type="default" r:id="rId69"/>
          <w:pgSz w:w="11906" w:h="16838"/>
          <w:pgMar w:top="1418" w:right="1418" w:bottom="1418" w:left="1418" w:header="709" w:footer="709" w:gutter="0"/>
          <w:cols w:space="708"/>
          <w:docGrid w:linePitch="360"/>
        </w:sectPr>
      </w:pPr>
      <w:r w:rsidRPr="00986DF9">
        <w:rPr>
          <w:lang w:val="en-US"/>
        </w:rPr>
        <w:t>From this principle, conservation biologists can trace communal resource based ethics throughout cultures as a solution to communal resource conflict.</w:t>
      </w:r>
      <w:hyperlink r:id="rId70" w:anchor="cite_note-Dyke08-7" w:history="1">
        <w:r w:rsidRPr="00986DF9">
          <w:rPr>
            <w:lang w:val="en-US"/>
          </w:rPr>
          <w:t>[7]</w:t>
        </w:r>
      </w:hyperlink>
      <w:r w:rsidRPr="00986DF9">
        <w:rPr>
          <w:lang w:val="en-US"/>
        </w:rPr>
        <w:t> For example, the Alaskan </w:t>
      </w:r>
      <w:hyperlink r:id="rId71" w:tooltip="Tlingit people" w:history="1">
        <w:r w:rsidRPr="00986DF9">
          <w:rPr>
            <w:lang w:val="en-US"/>
          </w:rPr>
          <w:t>Tlingit</w:t>
        </w:r>
      </w:hyperlink>
      <w:r w:rsidRPr="00986DF9">
        <w:rPr>
          <w:lang w:val="en-US"/>
        </w:rPr>
        <w:t> peoples and the </w:t>
      </w:r>
      <w:proofErr w:type="spellStart"/>
      <w:r w:rsidR="00173CC0" w:rsidRPr="00986DF9">
        <w:rPr>
          <w:lang w:val="en-US"/>
        </w:rPr>
        <w:fldChar w:fldCharType="begin"/>
      </w:r>
      <w:r w:rsidRPr="00986DF9">
        <w:rPr>
          <w:lang w:val="en-US"/>
        </w:rPr>
        <w:instrText xml:space="preserve"> HYPERLINK "https://en.wikipedia.org/wiki/Haida_people" \o "Haida people" </w:instrText>
      </w:r>
      <w:r w:rsidR="00173CC0" w:rsidRPr="00986DF9">
        <w:rPr>
          <w:lang w:val="en-US"/>
        </w:rPr>
        <w:fldChar w:fldCharType="separate"/>
      </w:r>
      <w:r w:rsidRPr="00986DF9">
        <w:rPr>
          <w:lang w:val="en-US"/>
        </w:rPr>
        <w:t>Haida</w:t>
      </w:r>
      <w:proofErr w:type="spellEnd"/>
      <w:r w:rsidR="00173CC0" w:rsidRPr="00986DF9">
        <w:rPr>
          <w:lang w:val="en-US"/>
        </w:rPr>
        <w:fldChar w:fldCharType="end"/>
      </w:r>
      <w:r w:rsidRPr="00986DF9">
        <w:rPr>
          <w:lang w:val="en-US"/>
        </w:rPr>
        <w:t> of the </w:t>
      </w:r>
      <w:hyperlink r:id="rId72" w:tooltip="Pacific Northwest" w:history="1">
        <w:r w:rsidRPr="00986DF9">
          <w:rPr>
            <w:lang w:val="en-US"/>
          </w:rPr>
          <w:t>Pacific Northwest</w:t>
        </w:r>
      </w:hyperlink>
      <w:r w:rsidRPr="00986DF9">
        <w:rPr>
          <w:lang w:val="en-US"/>
        </w:rPr>
        <w:t> had resource boundaries, rules, and restrictions among clans with respect to the fishing of </w:t>
      </w:r>
      <w:hyperlink r:id="rId73" w:tooltip="Sockeye salmon" w:history="1">
        <w:r w:rsidRPr="00986DF9">
          <w:rPr>
            <w:lang w:val="en-US"/>
          </w:rPr>
          <w:t>sockeye salmon</w:t>
        </w:r>
      </w:hyperlink>
      <w:r w:rsidRPr="00986DF9">
        <w:rPr>
          <w:lang w:val="en-US"/>
        </w:rPr>
        <w:t>. These rules were guided by clan elders who knew lifelong details of each river and stream they managed.</w:t>
      </w:r>
      <w:hyperlink r:id="rId74" w:anchor="cite_note-Dyke08-7" w:history="1">
        <w:r w:rsidRPr="00986DF9">
          <w:rPr>
            <w:lang w:val="en-US"/>
          </w:rPr>
          <w:t>[7]</w:t>
        </w:r>
      </w:hyperlink>
      <w:hyperlink r:id="rId75" w:anchor="cite_note-Mason-21" w:history="1">
        <w:r w:rsidRPr="00986DF9">
          <w:rPr>
            <w:lang w:val="en-US"/>
          </w:rPr>
          <w:t>[21]</w:t>
        </w:r>
      </w:hyperlink>
      <w:r w:rsidRPr="00986DF9">
        <w:rPr>
          <w:lang w:val="en-US"/>
        </w:rPr>
        <w:t> There are numerous examples in history where cultures have followed rules, rituals, and organized practice with respect to communal natural resource management.</w:t>
      </w:r>
      <w:hyperlink r:id="rId76" w:anchor="cite_note-22" w:history="1">
        <w:r w:rsidRPr="00986DF9">
          <w:rPr>
            <w:lang w:val="en-US"/>
          </w:rPr>
          <w:t>[22</w:t>
        </w:r>
        <w:proofErr w:type="gramStart"/>
        <w:r w:rsidRPr="00986DF9">
          <w:rPr>
            <w:lang w:val="en-US"/>
          </w:rPr>
          <w:t>]</w:t>
        </w:r>
        <w:proofErr w:type="gramEnd"/>
      </w:hyperlink>
      <w:hyperlink r:id="rId77" w:anchor="cite_note-23" w:history="1">
        <w:r w:rsidRPr="00986DF9">
          <w:rPr>
            <w:lang w:val="en-US"/>
          </w:rPr>
          <w:t>[23]</w:t>
        </w:r>
      </w:hyperlink>
    </w:p>
    <w:p w:rsidR="00986DF9" w:rsidRDefault="00986DF9" w:rsidP="00986DF9">
      <w:pPr>
        <w:pStyle w:val="1"/>
        <w:rPr>
          <w:lang w:val="en-US"/>
        </w:rPr>
      </w:pPr>
      <w:bookmarkStart w:id="19" w:name="_Toc509423880"/>
      <w:proofErr w:type="spellStart"/>
      <w:r w:rsidRPr="00986DF9">
        <w:lastRenderedPageBreak/>
        <w:t>Ecosystem</w:t>
      </w:r>
      <w:bookmarkEnd w:id="19"/>
      <w:proofErr w:type="spellEnd"/>
    </w:p>
    <w:p w:rsidR="00986DF9" w:rsidRDefault="00986DF9" w:rsidP="00986DF9">
      <w:pPr>
        <w:pStyle w:val="2"/>
        <w:rPr>
          <w:rStyle w:val="mw-headline"/>
          <w:lang w:val="en-US"/>
        </w:rPr>
      </w:pPr>
      <w:bookmarkStart w:id="20" w:name="_Toc509423881"/>
      <w:proofErr w:type="spellStart"/>
      <w:r w:rsidRPr="00986DF9">
        <w:rPr>
          <w:rStyle w:val="mw-headline"/>
        </w:rPr>
        <w:t>Definition</w:t>
      </w:r>
      <w:bookmarkEnd w:id="20"/>
      <w:proofErr w:type="spellEnd"/>
    </w:p>
    <w:p w:rsidR="00986DF9" w:rsidRPr="00986DF9" w:rsidRDefault="00986DF9" w:rsidP="00EE75D6">
      <w:pPr>
        <w:rPr>
          <w:lang w:val="en-US"/>
        </w:rPr>
      </w:pPr>
      <w:r w:rsidRPr="00986DF9">
        <w:rPr>
          <w:lang w:val="en-US"/>
        </w:rPr>
        <w:t>There is no single definition of what constitutes an ecosystem.</w:t>
      </w:r>
      <w:hyperlink r:id="rId78" w:anchor="cite_note-Sagoff2003-3" w:history="1">
        <w:r w:rsidRPr="00986DF9">
          <w:rPr>
            <w:lang w:val="en-US"/>
          </w:rPr>
          <w:t>[3]</w:t>
        </w:r>
      </w:hyperlink>
      <w:r w:rsidRPr="00986DF9">
        <w:rPr>
          <w:lang w:val="en-US"/>
        </w:rPr>
        <w:t> German ecologist Ernst-</w:t>
      </w:r>
      <w:proofErr w:type="spellStart"/>
      <w:r w:rsidRPr="00986DF9">
        <w:rPr>
          <w:lang w:val="en-US"/>
        </w:rPr>
        <w:t>Detlef</w:t>
      </w:r>
      <w:proofErr w:type="spellEnd"/>
      <w:r w:rsidRPr="00986DF9">
        <w:rPr>
          <w:lang w:val="en-US"/>
        </w:rPr>
        <w:t xml:space="preserve"> Schulze and coauthors defined an ecosystem as an area which is "uniform regarding the biological turnover, and contains all the fluxes above and below the ground area under consideration." </w:t>
      </w:r>
      <w:proofErr w:type="gramStart"/>
      <w:r w:rsidRPr="00986DF9">
        <w:rPr>
          <w:lang w:val="en-US"/>
        </w:rPr>
        <w:t>They explicitly reject </w:t>
      </w:r>
      <w:hyperlink r:id="rId79" w:tooltip="Gene Likens" w:history="1">
        <w:r w:rsidRPr="00986DF9">
          <w:rPr>
            <w:lang w:val="en-US"/>
          </w:rPr>
          <w:t>Gene Likens</w:t>
        </w:r>
      </w:hyperlink>
      <w:r w:rsidRPr="00986DF9">
        <w:rPr>
          <w:lang w:val="en-US"/>
        </w:rPr>
        <w:t>' use of entire </w:t>
      </w:r>
      <w:hyperlink r:id="rId80" w:tooltip="Drainage basin" w:history="1">
        <w:r w:rsidRPr="00986DF9">
          <w:rPr>
            <w:lang w:val="en-US"/>
          </w:rPr>
          <w:t>river catchments</w:t>
        </w:r>
      </w:hyperlink>
      <w:r w:rsidRPr="00986DF9">
        <w:rPr>
          <w:lang w:val="en-US"/>
        </w:rPr>
        <w:t> as "too wide a demarcation" to be a single ecosystem, given the level of heterogeneity within such an area.</w:t>
      </w:r>
      <w:proofErr w:type="gramEnd"/>
      <w:r w:rsidR="00173CC0" w:rsidRPr="00986DF9">
        <w:rPr>
          <w:lang w:val="en-US"/>
        </w:rPr>
        <w:fldChar w:fldCharType="begin"/>
      </w:r>
      <w:r w:rsidRPr="00986DF9">
        <w:rPr>
          <w:lang w:val="en-US"/>
        </w:rPr>
        <w:instrText xml:space="preserve"> HYPERLINK "https://en.wikipedia.org/wiki/Ecosystem" \l "cite_note-Schulze399-11" </w:instrText>
      </w:r>
      <w:r w:rsidR="00173CC0" w:rsidRPr="00986DF9">
        <w:rPr>
          <w:lang w:val="en-US"/>
        </w:rPr>
        <w:fldChar w:fldCharType="separate"/>
      </w:r>
      <w:r w:rsidRPr="00986DF9">
        <w:rPr>
          <w:lang w:val="en-US"/>
        </w:rPr>
        <w:t>[11]</w:t>
      </w:r>
      <w:r w:rsidR="00173CC0" w:rsidRPr="00986DF9">
        <w:rPr>
          <w:lang w:val="en-US"/>
        </w:rPr>
        <w:fldChar w:fldCharType="end"/>
      </w:r>
      <w:r w:rsidRPr="00986DF9">
        <w:rPr>
          <w:lang w:val="en-US"/>
        </w:rPr>
        <w:t> Other authors have suggested that an ecosystem can encompass a much larger area, even the whole planet.</w:t>
      </w:r>
      <w:hyperlink r:id="rId81" w:anchor="cite_note-planet-7" w:history="1">
        <w:r w:rsidRPr="00986DF9">
          <w:rPr>
            <w:lang w:val="en-US"/>
          </w:rPr>
          <w:t>[7]</w:t>
        </w:r>
      </w:hyperlink>
      <w:r w:rsidRPr="00986DF9">
        <w:rPr>
          <w:lang w:val="en-US"/>
        </w:rPr>
        <w:t> Schulze and coauthors also rejected the idea that a single rotting log could be studied as an ecosystem because the size of the flows between the log and its surroundings are too large, relative to the proportion cycles within the log.</w:t>
      </w:r>
      <w:hyperlink r:id="rId82" w:anchor="cite_note-Schulze399-11" w:history="1">
        <w:r w:rsidRPr="00986DF9">
          <w:rPr>
            <w:lang w:val="en-US"/>
          </w:rPr>
          <w:t>[11]</w:t>
        </w:r>
      </w:hyperlink>
      <w:r w:rsidRPr="00986DF9">
        <w:rPr>
          <w:lang w:val="en-US"/>
        </w:rPr>
        <w:t xml:space="preserve"> Philosopher of science Mark </w:t>
      </w:r>
      <w:proofErr w:type="spellStart"/>
      <w:r w:rsidRPr="00986DF9">
        <w:rPr>
          <w:lang w:val="en-US"/>
        </w:rPr>
        <w:t>Sagoff</w:t>
      </w:r>
      <w:proofErr w:type="spellEnd"/>
      <w:r w:rsidRPr="00986DF9">
        <w:rPr>
          <w:lang w:val="en-US"/>
        </w:rPr>
        <w:t xml:space="preserve"> considers the failure to define "the kind of object it studies" to be an obstacle to the development of theory in </w:t>
      </w:r>
      <w:r w:rsidR="00173CC0">
        <w:fldChar w:fldCharType="begin"/>
      </w:r>
      <w:r w:rsidR="00173CC0" w:rsidRPr="00A97EB9">
        <w:rPr>
          <w:lang w:val="en-US"/>
          <w:rPrChange w:id="21" w:author="user" w:date="2018-03-22T15:40:00Z">
            <w:rPr/>
          </w:rPrChange>
        </w:rPr>
        <w:instrText>HYPERLINK "https://en.wikipedia.org/wiki/Ecosystem_ecology" \o "Ecosystem ecology"</w:instrText>
      </w:r>
      <w:r w:rsidR="00173CC0">
        <w:fldChar w:fldCharType="separate"/>
      </w:r>
      <w:r w:rsidRPr="00986DF9">
        <w:rPr>
          <w:lang w:val="en-US"/>
        </w:rPr>
        <w:t>ecosystem ecology</w:t>
      </w:r>
      <w:r w:rsidR="00173CC0">
        <w:fldChar w:fldCharType="end"/>
      </w:r>
      <w:r w:rsidRPr="00986DF9">
        <w:rPr>
          <w:lang w:val="en-US"/>
        </w:rPr>
        <w:t>.</w:t>
      </w:r>
      <w:r w:rsidR="00173CC0">
        <w:fldChar w:fldCharType="begin"/>
      </w:r>
      <w:r w:rsidR="00173CC0" w:rsidRPr="00A97EB9">
        <w:rPr>
          <w:lang w:val="en-US"/>
          <w:rPrChange w:id="22" w:author="user" w:date="2018-03-22T15:40:00Z">
            <w:rPr/>
          </w:rPrChange>
        </w:rPr>
        <w:instrText>HYPERLINK "https://en.wikipedia.org/wiki/Ecosystem" \l "cite_note-Sagoff2003-3"</w:instrText>
      </w:r>
      <w:r w:rsidR="00173CC0">
        <w:fldChar w:fldCharType="separate"/>
      </w:r>
      <w:r w:rsidRPr="00986DF9">
        <w:rPr>
          <w:lang w:val="en-US"/>
        </w:rPr>
        <w:t>[3]</w:t>
      </w:r>
      <w:r w:rsidR="00173CC0">
        <w:fldChar w:fldCharType="end"/>
      </w:r>
    </w:p>
    <w:p w:rsidR="00986DF9" w:rsidRPr="00986DF9" w:rsidRDefault="00986DF9" w:rsidP="00EE75D6">
      <w:pPr>
        <w:rPr>
          <w:lang w:val="en-US"/>
        </w:rPr>
      </w:pPr>
      <w:r w:rsidRPr="00986DF9">
        <w:rPr>
          <w:lang w:val="en-US"/>
        </w:rPr>
        <w:t>Ecosystems can be studied through a variety of approaches—theoretical studies, studies monitoring specific ecosystems over long periods of time, those that look at differences between ecosystems to elucidate how they work and direct manipulative experimentation.</w:t>
      </w:r>
      <w:hyperlink r:id="rId83" w:anchor="cite_note-Carpenter1998-12" w:history="1">
        <w:r w:rsidRPr="00986DF9">
          <w:rPr>
            <w:lang w:val="en-US"/>
          </w:rPr>
          <w:t>[12]</w:t>
        </w:r>
      </w:hyperlink>
      <w:r w:rsidRPr="00986DF9">
        <w:rPr>
          <w:lang w:val="en-US"/>
        </w:rPr>
        <w:t> Studies can be carried out at a variety of scales, from </w:t>
      </w:r>
      <w:hyperlink r:id="rId84" w:tooltip="Microcosm: Model / experimental ecosystem" w:history="1">
        <w:r w:rsidRPr="00986DF9">
          <w:rPr>
            <w:lang w:val="en-US"/>
          </w:rPr>
          <w:t>microcosms</w:t>
        </w:r>
      </w:hyperlink>
      <w:r w:rsidRPr="00986DF9">
        <w:rPr>
          <w:lang w:val="en-US"/>
        </w:rPr>
        <w:t> and </w:t>
      </w:r>
      <w:proofErr w:type="spellStart"/>
      <w:r w:rsidR="00173CC0" w:rsidRPr="00986DF9">
        <w:rPr>
          <w:lang w:val="en-US"/>
        </w:rPr>
        <w:fldChar w:fldCharType="begin"/>
      </w:r>
      <w:r w:rsidRPr="00986DF9">
        <w:rPr>
          <w:lang w:val="en-US"/>
        </w:rPr>
        <w:instrText xml:space="preserve"> HYPERLINK "https://en.wikipedia.org/wiki/Mesocosm" \o "Mesocosm" </w:instrText>
      </w:r>
      <w:r w:rsidR="00173CC0" w:rsidRPr="00986DF9">
        <w:rPr>
          <w:lang w:val="en-US"/>
        </w:rPr>
        <w:fldChar w:fldCharType="separate"/>
      </w:r>
      <w:r w:rsidRPr="00986DF9">
        <w:rPr>
          <w:lang w:val="en-US"/>
        </w:rPr>
        <w:t>mesocosms</w:t>
      </w:r>
      <w:proofErr w:type="spellEnd"/>
      <w:r w:rsidR="00173CC0" w:rsidRPr="00986DF9">
        <w:rPr>
          <w:lang w:val="en-US"/>
        </w:rPr>
        <w:fldChar w:fldCharType="end"/>
      </w:r>
      <w:r w:rsidRPr="00986DF9">
        <w:rPr>
          <w:lang w:val="en-US"/>
        </w:rPr>
        <w:t> which serve as simplified representations of ecosystems, through whole-ecosystem studies.</w:t>
      </w:r>
      <w:hyperlink r:id="rId85" w:anchor="cite_note-Schindler1998-13" w:history="1">
        <w:r w:rsidRPr="00986DF9">
          <w:rPr>
            <w:lang w:val="en-US"/>
          </w:rPr>
          <w:t>[13]</w:t>
        </w:r>
      </w:hyperlink>
      <w:r w:rsidRPr="00986DF9">
        <w:rPr>
          <w:lang w:val="en-US"/>
        </w:rPr>
        <w:t> American ecologist </w:t>
      </w:r>
      <w:hyperlink r:id="rId86" w:tooltip="Stephen R. Carpenter" w:history="1">
        <w:r w:rsidRPr="00986DF9">
          <w:rPr>
            <w:lang w:val="en-US"/>
          </w:rPr>
          <w:t>Stephen R. Carpenter</w:t>
        </w:r>
      </w:hyperlink>
      <w:r w:rsidRPr="00986DF9">
        <w:rPr>
          <w:lang w:val="en-US"/>
        </w:rPr>
        <w:t> has argued that microcosm experiments can be "irrelevant and diversionary" if they are not carried out in conjunction with field studies carried out at the ecosystem scale, because microcosm experiments often fail to accurately predict ecosystem-level dynamics.</w:t>
      </w:r>
      <w:hyperlink r:id="rId87" w:anchor="cite_note-Carpenter1996-14" w:history="1">
        <w:r w:rsidRPr="00986DF9">
          <w:rPr>
            <w:lang w:val="en-US"/>
          </w:rPr>
          <w:t>[14]</w:t>
        </w:r>
      </w:hyperlink>
    </w:p>
    <w:p w:rsidR="00986DF9" w:rsidRDefault="00986DF9" w:rsidP="00EE75D6">
      <w:pPr>
        <w:rPr>
          <w:lang w:val="en-US"/>
        </w:rPr>
      </w:pPr>
      <w:r w:rsidRPr="00986DF9">
        <w:rPr>
          <w:lang w:val="en-US"/>
        </w:rPr>
        <w:t>The </w:t>
      </w:r>
      <w:hyperlink r:id="rId88" w:tooltip="Hubbard Brook Ecosystem Study" w:history="1">
        <w:r w:rsidRPr="00986DF9">
          <w:rPr>
            <w:lang w:val="en-US"/>
          </w:rPr>
          <w:t>Hubbard Brook Ecosystem Study</w:t>
        </w:r>
      </w:hyperlink>
      <w:r w:rsidRPr="00986DF9">
        <w:rPr>
          <w:lang w:val="en-US"/>
        </w:rPr>
        <w:t>, established in the </w:t>
      </w:r>
      <w:hyperlink r:id="rId89" w:tooltip="White Mountains (New Hampshire)" w:history="1">
        <w:r w:rsidRPr="00986DF9">
          <w:rPr>
            <w:lang w:val="en-US"/>
          </w:rPr>
          <w:t>White Mountains, New Hampshire</w:t>
        </w:r>
      </w:hyperlink>
      <w:r w:rsidRPr="00986DF9">
        <w:rPr>
          <w:lang w:val="en-US"/>
        </w:rPr>
        <w:t> in 1963, was the first successful attempt to study an entire </w:t>
      </w:r>
      <w:hyperlink r:id="rId90" w:tooltip="Watershed management" w:history="1">
        <w:r w:rsidRPr="00986DF9">
          <w:rPr>
            <w:lang w:val="en-US"/>
          </w:rPr>
          <w:t>watershed</w:t>
        </w:r>
      </w:hyperlink>
      <w:r w:rsidRPr="00986DF9">
        <w:rPr>
          <w:lang w:val="en-US"/>
        </w:rPr>
        <w:t> as an ecosystem. The study used stream </w:t>
      </w:r>
      <w:hyperlink r:id="rId91" w:tooltip="Chemistry" w:history="1">
        <w:r w:rsidRPr="00986DF9">
          <w:rPr>
            <w:lang w:val="en-US"/>
          </w:rPr>
          <w:t>chemistry</w:t>
        </w:r>
      </w:hyperlink>
      <w:r w:rsidRPr="00986DF9">
        <w:rPr>
          <w:lang w:val="en-US"/>
        </w:rPr>
        <w:t> as a means of monitoring ecosystem properties, and developed a detailed </w:t>
      </w:r>
      <w:hyperlink r:id="rId92" w:tooltip="Biogeochemistry" w:history="1">
        <w:r w:rsidRPr="00986DF9">
          <w:rPr>
            <w:lang w:val="en-US"/>
          </w:rPr>
          <w:t>biogeochemical model</w:t>
        </w:r>
      </w:hyperlink>
      <w:r w:rsidRPr="00986DF9">
        <w:rPr>
          <w:lang w:val="en-US"/>
        </w:rPr>
        <w:t> of the ecosystem.</w:t>
      </w:r>
      <w:hyperlink r:id="rId93" w:anchor="cite_note-Lindenmayer2010-15" w:history="1">
        <w:r w:rsidRPr="00986DF9">
          <w:rPr>
            <w:lang w:val="en-US"/>
          </w:rPr>
          <w:t>[15]</w:t>
        </w:r>
      </w:hyperlink>
      <w:r w:rsidRPr="00986DF9">
        <w:rPr>
          <w:lang w:val="en-US"/>
        </w:rPr>
        <w:t> </w:t>
      </w:r>
      <w:hyperlink r:id="rId94" w:tooltip="Long Term Ecological Research Network" w:history="1">
        <w:r w:rsidRPr="00986DF9">
          <w:rPr>
            <w:lang w:val="en-US"/>
          </w:rPr>
          <w:t>Long-term research</w:t>
        </w:r>
      </w:hyperlink>
      <w:r w:rsidRPr="00986DF9">
        <w:rPr>
          <w:lang w:val="en-US"/>
        </w:rPr>
        <w:t> at the site led to the discovery of </w:t>
      </w:r>
      <w:hyperlink r:id="rId95" w:tooltip="Acid rain" w:history="1">
        <w:r w:rsidRPr="00986DF9">
          <w:rPr>
            <w:lang w:val="en-US"/>
          </w:rPr>
          <w:t>acid rain</w:t>
        </w:r>
      </w:hyperlink>
      <w:r w:rsidRPr="00986DF9">
        <w:rPr>
          <w:lang w:val="en-US"/>
        </w:rPr>
        <w:t> in North America in 1972, and was able to document the consequent depletion of soil </w:t>
      </w:r>
      <w:proofErr w:type="spellStart"/>
      <w:r w:rsidR="00173CC0" w:rsidRPr="00986DF9">
        <w:rPr>
          <w:lang w:val="en-US"/>
        </w:rPr>
        <w:fldChar w:fldCharType="begin"/>
      </w:r>
      <w:r w:rsidRPr="00986DF9">
        <w:rPr>
          <w:lang w:val="en-US"/>
        </w:rPr>
        <w:instrText xml:space="preserve"> HYPERLINK "https://en.wikipedia.org/wiki/Cations" \o "Cations" </w:instrText>
      </w:r>
      <w:r w:rsidR="00173CC0" w:rsidRPr="00986DF9">
        <w:rPr>
          <w:lang w:val="en-US"/>
        </w:rPr>
        <w:fldChar w:fldCharType="separate"/>
      </w:r>
      <w:r w:rsidRPr="00986DF9">
        <w:rPr>
          <w:lang w:val="en-US"/>
        </w:rPr>
        <w:t>cations</w:t>
      </w:r>
      <w:proofErr w:type="spellEnd"/>
      <w:r w:rsidR="00173CC0" w:rsidRPr="00986DF9">
        <w:rPr>
          <w:lang w:val="en-US"/>
        </w:rPr>
        <w:fldChar w:fldCharType="end"/>
      </w:r>
      <w:r w:rsidRPr="00986DF9">
        <w:rPr>
          <w:lang w:val="en-US"/>
        </w:rPr>
        <w:t> (especially calcium) over the next several decades.</w:t>
      </w:r>
      <w:hyperlink r:id="rId96" w:anchor="cite_note-Likens2004-16" w:history="1">
        <w:r w:rsidRPr="00986DF9">
          <w:rPr>
            <w:lang w:val="en-US"/>
          </w:rPr>
          <w:t>[16]</w:t>
        </w:r>
      </w:hyperlink>
    </w:p>
    <w:p w:rsidR="00986DF9" w:rsidRDefault="00986DF9" w:rsidP="00986DF9">
      <w:pPr>
        <w:pStyle w:val="2"/>
        <w:rPr>
          <w:rStyle w:val="mw-headline"/>
          <w:lang w:val="en-US"/>
        </w:rPr>
      </w:pPr>
      <w:bookmarkStart w:id="23" w:name="_Toc509423882"/>
      <w:proofErr w:type="spellStart"/>
      <w:r w:rsidRPr="00986DF9">
        <w:rPr>
          <w:rStyle w:val="mw-headline"/>
        </w:rPr>
        <w:t>Processes</w:t>
      </w:r>
      <w:bookmarkEnd w:id="23"/>
      <w:proofErr w:type="spellEnd"/>
    </w:p>
    <w:p w:rsidR="00986DF9" w:rsidRPr="00986DF9" w:rsidRDefault="00986DF9" w:rsidP="00EE75D6">
      <w:pPr>
        <w:rPr>
          <w:lang w:val="en-US"/>
        </w:rPr>
      </w:pPr>
      <w:r w:rsidRPr="00986DF9">
        <w:rPr>
          <w:lang w:val="en-US"/>
        </w:rPr>
        <w:t>Ecosystems are controlled both by external and internal factors. External factors, also called state factors, control the overall structure of an ecosystem and the way things work within it, but are not themselves influenced by the ecosystem. The most important of these is </w:t>
      </w:r>
      <w:r w:rsidR="00173CC0">
        <w:fldChar w:fldCharType="begin"/>
      </w:r>
      <w:r w:rsidR="00173CC0" w:rsidRPr="00A97EB9">
        <w:rPr>
          <w:lang w:val="en-US"/>
          <w:rPrChange w:id="24" w:author="user" w:date="2018-03-22T15:40:00Z">
            <w:rPr/>
          </w:rPrChange>
        </w:rPr>
        <w:instrText>HYPERLINK "https://en.wikipedia.org/wiki/Climate" \o "Climate"</w:instrText>
      </w:r>
      <w:r w:rsidR="00173CC0">
        <w:fldChar w:fldCharType="separate"/>
      </w:r>
      <w:r w:rsidRPr="00986DF9">
        <w:rPr>
          <w:lang w:val="en-US"/>
        </w:rPr>
        <w:t>climate</w:t>
      </w:r>
      <w:r w:rsidR="00173CC0">
        <w:fldChar w:fldCharType="end"/>
      </w:r>
      <w:r w:rsidRPr="00986DF9">
        <w:rPr>
          <w:lang w:val="en-US"/>
        </w:rPr>
        <w:t>.</w:t>
      </w:r>
      <w:r w:rsidR="00173CC0">
        <w:fldChar w:fldCharType="begin"/>
      </w:r>
      <w:r w:rsidR="00173CC0" w:rsidRPr="00A97EB9">
        <w:rPr>
          <w:lang w:val="en-US"/>
          <w:rPrChange w:id="25" w:author="user" w:date="2018-03-22T15:40:00Z">
            <w:rPr/>
          </w:rPrChange>
        </w:rPr>
        <w:instrText>HYPERLINK "https://en.wikipedia.org/wiki/Ecosystem" \l "cite_note-Chapin11-9"</w:instrText>
      </w:r>
      <w:r w:rsidR="00173CC0">
        <w:fldChar w:fldCharType="separate"/>
      </w:r>
      <w:r w:rsidRPr="00986DF9">
        <w:rPr>
          <w:lang w:val="en-US"/>
        </w:rPr>
        <w:t>[9]</w:t>
      </w:r>
      <w:r w:rsidR="00173CC0">
        <w:fldChar w:fldCharType="end"/>
      </w:r>
      <w:r w:rsidRPr="00986DF9">
        <w:rPr>
          <w:lang w:val="en-US"/>
        </w:rPr>
        <w:t> Climate determines the </w:t>
      </w:r>
      <w:r w:rsidR="00173CC0">
        <w:fldChar w:fldCharType="begin"/>
      </w:r>
      <w:r w:rsidR="00173CC0" w:rsidRPr="00A97EB9">
        <w:rPr>
          <w:lang w:val="en-US"/>
          <w:rPrChange w:id="26" w:author="user" w:date="2018-03-22T15:40:00Z">
            <w:rPr/>
          </w:rPrChange>
        </w:rPr>
        <w:instrText>HYPERLINK "https://en.wikipedia.org/wiki/Biome" \o "Biome"</w:instrText>
      </w:r>
      <w:r w:rsidR="00173CC0">
        <w:fldChar w:fldCharType="separate"/>
      </w:r>
      <w:r w:rsidRPr="00986DF9">
        <w:rPr>
          <w:lang w:val="en-US"/>
        </w:rPr>
        <w:t>biome</w:t>
      </w:r>
      <w:r w:rsidR="00173CC0">
        <w:fldChar w:fldCharType="end"/>
      </w:r>
      <w:r w:rsidRPr="00986DF9">
        <w:rPr>
          <w:lang w:val="en-US"/>
        </w:rPr>
        <w:t> in which the ecosystem is embedded. Rainfall patterns and temperature seasonality determine the amount of water available to the ecosystem and the supply of energy available (by influencing photosynthesis).</w:t>
      </w:r>
      <w:r w:rsidR="00173CC0">
        <w:fldChar w:fldCharType="begin"/>
      </w:r>
      <w:r w:rsidR="00173CC0" w:rsidRPr="00A97EB9">
        <w:rPr>
          <w:lang w:val="en-US"/>
          <w:rPrChange w:id="27" w:author="user" w:date="2018-03-22T15:40:00Z">
            <w:rPr/>
          </w:rPrChange>
        </w:rPr>
        <w:instrText>HYPERLINK "https://en.wikipedia.org/wiki/Ecosystem" \l "cite_note-Chapin11-9"</w:instrText>
      </w:r>
      <w:r w:rsidR="00173CC0">
        <w:fldChar w:fldCharType="separate"/>
      </w:r>
      <w:r w:rsidRPr="00986DF9">
        <w:rPr>
          <w:lang w:val="en-US"/>
        </w:rPr>
        <w:t>[9]</w:t>
      </w:r>
      <w:r w:rsidR="00173CC0">
        <w:fldChar w:fldCharType="end"/>
      </w:r>
    </w:p>
    <w:p w:rsidR="00986DF9" w:rsidRDefault="00173CC0" w:rsidP="00EE75D6">
      <w:pPr>
        <w:rPr>
          <w:lang w:val="en-US"/>
        </w:rPr>
      </w:pPr>
      <w:r>
        <w:fldChar w:fldCharType="begin"/>
      </w:r>
      <w:r w:rsidRPr="00A97EB9">
        <w:rPr>
          <w:lang w:val="en-US"/>
          <w:rPrChange w:id="28" w:author="user" w:date="2018-03-22T15:40:00Z">
            <w:rPr/>
          </w:rPrChange>
        </w:rPr>
        <w:instrText>HYPERLINK "https://en.wikipedia.org/wiki/Parent_material" \o "Parent material"</w:instrText>
      </w:r>
      <w:r>
        <w:fldChar w:fldCharType="separate"/>
      </w:r>
      <w:r w:rsidR="00986DF9" w:rsidRPr="00986DF9">
        <w:rPr>
          <w:lang w:val="en-US"/>
        </w:rPr>
        <w:t>Parent material</w:t>
      </w:r>
      <w:r>
        <w:fldChar w:fldCharType="end"/>
      </w:r>
      <w:r w:rsidR="00986DF9" w:rsidRPr="00986DF9">
        <w:rPr>
          <w:lang w:val="en-US"/>
        </w:rPr>
        <w:t>, the underlying geological material that gives rise to soils, determines the nature of the soils present, and influences the supply of mineral nutrients. </w:t>
      </w:r>
      <w:r>
        <w:fldChar w:fldCharType="begin"/>
      </w:r>
      <w:r w:rsidRPr="00A97EB9">
        <w:rPr>
          <w:lang w:val="en-US"/>
          <w:rPrChange w:id="29" w:author="user" w:date="2018-03-22T15:40:00Z">
            <w:rPr/>
          </w:rPrChange>
        </w:rPr>
        <w:instrText>HYPERLINK "https://en.wikipedia.org/wiki/Topography" \o "Topography"</w:instrText>
      </w:r>
      <w:r>
        <w:fldChar w:fldCharType="separate"/>
      </w:r>
      <w:r w:rsidR="00986DF9" w:rsidRPr="00986DF9">
        <w:rPr>
          <w:lang w:val="en-US"/>
        </w:rPr>
        <w:t>Topography</w:t>
      </w:r>
      <w:r>
        <w:fldChar w:fldCharType="end"/>
      </w:r>
      <w:r w:rsidR="00986DF9" w:rsidRPr="00986DF9">
        <w:rPr>
          <w:lang w:val="en-US"/>
        </w:rPr>
        <w:t xml:space="preserve"> also controls </w:t>
      </w:r>
      <w:r w:rsidR="00986DF9" w:rsidRPr="00986DF9">
        <w:rPr>
          <w:lang w:val="en-US"/>
        </w:rPr>
        <w:lastRenderedPageBreak/>
        <w:t>ecosystem processes by affecting things like </w:t>
      </w:r>
      <w:r>
        <w:fldChar w:fldCharType="begin"/>
      </w:r>
      <w:r w:rsidRPr="00A97EB9">
        <w:rPr>
          <w:lang w:val="en-US"/>
          <w:rPrChange w:id="30" w:author="user" w:date="2018-03-22T15:40:00Z">
            <w:rPr/>
          </w:rPrChange>
        </w:rPr>
        <w:instrText>HYPERLINK "https://en.wikipedia.org/wiki/Microclimate" \o "Microclimate"</w:instrText>
      </w:r>
      <w:r>
        <w:fldChar w:fldCharType="separate"/>
      </w:r>
      <w:r w:rsidR="00986DF9" w:rsidRPr="00986DF9">
        <w:rPr>
          <w:lang w:val="en-US"/>
        </w:rPr>
        <w:t>microclimate</w:t>
      </w:r>
      <w:r>
        <w:fldChar w:fldCharType="end"/>
      </w:r>
      <w:r w:rsidR="00986DF9" w:rsidRPr="00986DF9">
        <w:rPr>
          <w:lang w:val="en-US"/>
        </w:rPr>
        <w:t>, soil development and the movement of water through a system. This may be the difference between the ecosystem present in </w:t>
      </w:r>
      <w:r>
        <w:fldChar w:fldCharType="begin"/>
      </w:r>
      <w:r w:rsidRPr="00A97EB9">
        <w:rPr>
          <w:lang w:val="en-US"/>
          <w:rPrChange w:id="31" w:author="user" w:date="2018-03-22T15:40:00Z">
            <w:rPr/>
          </w:rPrChange>
        </w:rPr>
        <w:instrText>HYPERLINK "https://en.wikipedia.org/wiki/Wetland" \o "Wetland"</w:instrText>
      </w:r>
      <w:r>
        <w:fldChar w:fldCharType="separate"/>
      </w:r>
      <w:r w:rsidR="00986DF9" w:rsidRPr="00986DF9">
        <w:rPr>
          <w:lang w:val="en-US"/>
        </w:rPr>
        <w:t>wetland</w:t>
      </w:r>
      <w:r>
        <w:fldChar w:fldCharType="end"/>
      </w:r>
      <w:r w:rsidR="00986DF9" w:rsidRPr="00986DF9">
        <w:rPr>
          <w:lang w:val="en-US"/>
        </w:rPr>
        <w:t> situated in a small depression on the landscape, and one present on an adjacent steep hillside.</w:t>
      </w:r>
      <w:r>
        <w:fldChar w:fldCharType="begin"/>
      </w:r>
      <w:r w:rsidRPr="00A97EB9">
        <w:rPr>
          <w:lang w:val="en-US"/>
          <w:rPrChange w:id="32" w:author="user" w:date="2018-03-22T15:40:00Z">
            <w:rPr/>
          </w:rPrChange>
        </w:rPr>
        <w:instrText>HYPERLINK "https://en.wikipedia.org/wiki/Ecosystem" \l "cite_note-Chapin11-9"</w:instrText>
      </w:r>
      <w:r>
        <w:fldChar w:fldCharType="separate"/>
      </w:r>
      <w:r w:rsidR="00986DF9" w:rsidRPr="00986DF9">
        <w:rPr>
          <w:lang w:val="en-US"/>
        </w:rPr>
        <w:t>[9]</w:t>
      </w:r>
      <w:r>
        <w:fldChar w:fldCharType="end"/>
      </w:r>
    </w:p>
    <w:p w:rsidR="004A552D" w:rsidRDefault="00173CC0" w:rsidP="00EE75D6">
      <w:pPr>
        <w:rPr>
          <w:lang w:val="en-US"/>
        </w:rPr>
      </w:pPr>
      <w:r>
        <w:rPr>
          <w:noProof/>
          <w:lang w:eastAsia="el-GR"/>
        </w:rPr>
        <w:pict>
          <v:rect id="_x0000_s1026" style="position:absolute;left:0;text-align:left;margin-left:-44.35pt;margin-top:24.6pt;width:536.6pt;height:437.15pt;z-index:251658240" fillcolor="#e5dfec [663]" strokecolor="#4f81bd [3204]" strokeweight="1pt">
            <v:stroke dashstyle="dash"/>
            <v:shadow color="#868686"/>
            <v:textbox style="mso-next-textbox:#_x0000_s1026">
              <w:txbxContent>
                <w:p w:rsidR="00BA7E83" w:rsidRPr="000A5001" w:rsidRDefault="00BA7E83">
                  <w:pPr>
                    <w:rPr>
                      <w:sz w:val="24"/>
                      <w:szCs w:val="24"/>
                      <w:lang w:val="en-US"/>
                    </w:rPr>
                  </w:pPr>
                  <w:r w:rsidRPr="000A5001">
                    <w:rPr>
                      <w:sz w:val="24"/>
                      <w:szCs w:val="24"/>
                      <w:lang w:val="en-US"/>
                    </w:rPr>
                    <w:t>Complex Table (less accessible)</w:t>
                  </w:r>
                </w:p>
                <w:p w:rsidR="00BA7E83" w:rsidRPr="000A5001" w:rsidRDefault="00BA7E83" w:rsidP="005A6D49">
                  <w:pPr>
                    <w:jc w:val="center"/>
                    <w:rPr>
                      <w:b/>
                      <w:sz w:val="24"/>
                      <w:szCs w:val="24"/>
                      <w:lang w:val="en-US"/>
                    </w:rPr>
                  </w:pPr>
                  <w:r w:rsidRPr="000A5001">
                    <w:rPr>
                      <w:b/>
                      <w:sz w:val="24"/>
                      <w:szCs w:val="24"/>
                      <w:lang w:val="en-US"/>
                    </w:rPr>
                    <w:t>Class Schedule</w:t>
                  </w:r>
                </w:p>
                <w:tbl>
                  <w:tblPr>
                    <w:tblStyle w:val="3-1"/>
                    <w:tblW w:w="0" w:type="auto"/>
                    <w:tblInd w:w="62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tblPr>
                  <w:tblGrid>
                    <w:gridCol w:w="1838"/>
                    <w:gridCol w:w="1839"/>
                    <w:gridCol w:w="1839"/>
                    <w:gridCol w:w="1839"/>
                    <w:gridCol w:w="1839"/>
                  </w:tblGrid>
                  <w:tr w:rsidR="00BA7E83" w:rsidTr="00FF1889">
                    <w:trPr>
                      <w:cnfStyle w:val="100000000000"/>
                      <w:trHeight w:val="659"/>
                    </w:trPr>
                    <w:tc>
                      <w:tcPr>
                        <w:cnfStyle w:val="001000000000"/>
                        <w:tcW w:w="1838"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rPr>
                            <w:lang w:val="en-US"/>
                          </w:rPr>
                        </w:pPr>
                        <w:r>
                          <w:rPr>
                            <w:lang w:val="en-US"/>
                          </w:rPr>
                          <w:t>LESSON</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100000000000"/>
                          <w:rPr>
                            <w:lang w:val="en-US"/>
                          </w:rPr>
                        </w:pPr>
                        <w:r>
                          <w:rPr>
                            <w:lang w:val="en-US"/>
                          </w:rPr>
                          <w:t>TOPIC</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100000000000"/>
                          <w:rPr>
                            <w:lang w:val="en-US"/>
                          </w:rPr>
                        </w:pPr>
                        <w:r>
                          <w:rPr>
                            <w:lang w:val="en-US"/>
                          </w:rPr>
                          <w:t>ASSIGNMENT</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100000000000"/>
                          <w:rPr>
                            <w:lang w:val="en-US"/>
                          </w:rPr>
                        </w:pPr>
                        <w:r>
                          <w:rPr>
                            <w:lang w:val="en-US"/>
                          </w:rPr>
                          <w:t>Points</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100000000000"/>
                          <w:rPr>
                            <w:lang w:val="en-US"/>
                          </w:rPr>
                        </w:pPr>
                        <w:r>
                          <w:rPr>
                            <w:lang w:val="en-US"/>
                          </w:rPr>
                          <w:t>DUE</w:t>
                        </w:r>
                      </w:p>
                    </w:tc>
                  </w:tr>
                  <w:tr w:rsidR="00BA7E83" w:rsidTr="00FF1889">
                    <w:trPr>
                      <w:cnfStyle w:val="000000100000"/>
                      <w:trHeight w:val="659"/>
                    </w:trPr>
                    <w:tc>
                      <w:tcPr>
                        <w:cnfStyle w:val="001000000000"/>
                        <w:tcW w:w="1838" w:type="dxa"/>
                        <w:vMerge w:val="restart"/>
                        <w:tcBorders>
                          <w:top w:val="none" w:sz="0" w:space="0" w:color="auto"/>
                          <w:left w:val="none" w:sz="0" w:space="0" w:color="auto"/>
                          <w:bottom w:val="none" w:sz="0" w:space="0" w:color="auto"/>
                          <w:right w:val="none" w:sz="0" w:space="0" w:color="auto"/>
                        </w:tcBorders>
                        <w:shd w:val="clear" w:color="auto" w:fill="95B3D7" w:themeFill="accent1" w:themeFillTint="99"/>
                      </w:tcPr>
                      <w:p w:rsidR="00BA7E83" w:rsidRDefault="00BA7E83" w:rsidP="004A552D">
                        <w:pPr>
                          <w:ind w:firstLine="0"/>
                          <w:jc w:val="center"/>
                          <w:rPr>
                            <w:lang w:val="en-US"/>
                          </w:rPr>
                        </w:pPr>
                        <w:r>
                          <w:rPr>
                            <w:lang w:val="en-US"/>
                          </w:rPr>
                          <w:t>1</w:t>
                        </w:r>
                      </w:p>
                    </w:tc>
                    <w:tc>
                      <w:tcPr>
                        <w:tcW w:w="1839" w:type="dxa"/>
                        <w:vMerge w:val="restart"/>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What is Distance Learning?</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Wiki #1</w:t>
                        </w:r>
                      </w:p>
                    </w:tc>
                    <w:tc>
                      <w:tcPr>
                        <w:tcW w:w="1839" w:type="dxa"/>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10</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March 10</w:t>
                        </w:r>
                      </w:p>
                    </w:tc>
                  </w:tr>
                  <w:tr w:rsidR="00BA7E83" w:rsidTr="00FF1889">
                    <w:trPr>
                      <w:trHeight w:val="659"/>
                    </w:trPr>
                    <w:tc>
                      <w:tcPr>
                        <w:cnfStyle w:val="001000000000"/>
                        <w:tcW w:w="1838" w:type="dxa"/>
                        <w:vMerge/>
                        <w:tcBorders>
                          <w:left w:val="none" w:sz="0" w:space="0" w:color="auto"/>
                          <w:bottom w:val="none" w:sz="0" w:space="0" w:color="auto"/>
                          <w:right w:val="none" w:sz="0" w:space="0" w:color="auto"/>
                        </w:tcBorders>
                        <w:shd w:val="clear" w:color="auto" w:fill="95B3D7" w:themeFill="accent1" w:themeFillTint="99"/>
                      </w:tcPr>
                      <w:p w:rsidR="00BA7E83" w:rsidRDefault="00BA7E83" w:rsidP="004A552D">
                        <w:pPr>
                          <w:ind w:firstLine="0"/>
                          <w:jc w:val="center"/>
                          <w:rPr>
                            <w:lang w:val="en-US"/>
                          </w:rPr>
                        </w:pPr>
                      </w:p>
                    </w:tc>
                    <w:tc>
                      <w:tcPr>
                        <w:tcW w:w="1839" w:type="dxa"/>
                        <w:vMerge/>
                      </w:tcPr>
                      <w:p w:rsidR="00BA7E83" w:rsidRDefault="00BA7E83" w:rsidP="004A552D">
                        <w:pPr>
                          <w:ind w:firstLine="0"/>
                          <w:jc w:val="center"/>
                          <w:cnfStyle w:val="000000000000"/>
                          <w:rPr>
                            <w:lang w:val="en-US"/>
                          </w:rPr>
                        </w:pPr>
                      </w:p>
                    </w:tc>
                    <w:tc>
                      <w:tcPr>
                        <w:tcW w:w="1839" w:type="dxa"/>
                      </w:tcPr>
                      <w:p w:rsidR="00BA7E83" w:rsidRDefault="00BA7E83" w:rsidP="004A552D">
                        <w:pPr>
                          <w:ind w:firstLine="0"/>
                          <w:jc w:val="center"/>
                          <w:cnfStyle w:val="000000000000"/>
                          <w:rPr>
                            <w:lang w:val="en-US"/>
                          </w:rPr>
                        </w:pPr>
                        <w:r>
                          <w:rPr>
                            <w:lang w:val="en-US"/>
                          </w:rPr>
                          <w:t>Presentation</w:t>
                        </w:r>
                      </w:p>
                    </w:tc>
                    <w:tc>
                      <w:tcPr>
                        <w:tcW w:w="1839" w:type="dxa"/>
                      </w:tcPr>
                      <w:p w:rsidR="00BA7E83" w:rsidRDefault="00BA7E83" w:rsidP="005A6D49">
                        <w:pPr>
                          <w:ind w:firstLine="0"/>
                          <w:cnfStyle w:val="000000000000"/>
                          <w:rPr>
                            <w:lang w:val="en-US"/>
                          </w:rPr>
                        </w:pPr>
                        <w:r>
                          <w:rPr>
                            <w:lang w:val="en-US"/>
                          </w:rPr>
                          <w:t>20</w:t>
                        </w:r>
                      </w:p>
                    </w:tc>
                    <w:tc>
                      <w:tcPr>
                        <w:tcW w:w="1839" w:type="dxa"/>
                      </w:tcPr>
                      <w:p w:rsidR="00BA7E83" w:rsidRDefault="00BA7E83" w:rsidP="004A552D">
                        <w:pPr>
                          <w:ind w:firstLine="0"/>
                          <w:jc w:val="center"/>
                          <w:cnfStyle w:val="000000000000"/>
                          <w:rPr>
                            <w:lang w:val="en-US"/>
                          </w:rPr>
                        </w:pPr>
                      </w:p>
                    </w:tc>
                  </w:tr>
                  <w:tr w:rsidR="00BA7E83" w:rsidTr="00FF1889">
                    <w:trPr>
                      <w:cnfStyle w:val="000000100000"/>
                      <w:trHeight w:val="645"/>
                    </w:trPr>
                    <w:tc>
                      <w:tcPr>
                        <w:cnfStyle w:val="001000000000"/>
                        <w:tcW w:w="1838" w:type="dxa"/>
                        <w:tcBorders>
                          <w:top w:val="none" w:sz="0" w:space="0" w:color="auto"/>
                          <w:left w:val="none" w:sz="0" w:space="0" w:color="auto"/>
                          <w:bottom w:val="none" w:sz="0" w:space="0" w:color="auto"/>
                          <w:right w:val="none" w:sz="0" w:space="0" w:color="auto"/>
                        </w:tcBorders>
                        <w:shd w:val="clear" w:color="auto" w:fill="95B3D7" w:themeFill="accent1" w:themeFillTint="99"/>
                      </w:tcPr>
                      <w:p w:rsidR="00BA7E83" w:rsidRDefault="00BA7E83" w:rsidP="004A552D">
                        <w:pPr>
                          <w:ind w:firstLine="0"/>
                          <w:jc w:val="center"/>
                          <w:rPr>
                            <w:lang w:val="en-US"/>
                          </w:rPr>
                        </w:pPr>
                        <w:r>
                          <w:rPr>
                            <w:lang w:val="en-US"/>
                          </w:rPr>
                          <w:t>2</w:t>
                        </w:r>
                      </w:p>
                    </w:tc>
                    <w:tc>
                      <w:tcPr>
                        <w:tcW w:w="1839" w:type="dxa"/>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History &amp; Theories</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Brief Paper</w:t>
                        </w:r>
                      </w:p>
                    </w:tc>
                    <w:tc>
                      <w:tcPr>
                        <w:tcW w:w="1839" w:type="dxa"/>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20</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March 24</w:t>
                        </w:r>
                      </w:p>
                    </w:tc>
                  </w:tr>
                  <w:tr w:rsidR="00BA7E83" w:rsidTr="00FF1889">
                    <w:trPr>
                      <w:trHeight w:val="659"/>
                    </w:trPr>
                    <w:tc>
                      <w:tcPr>
                        <w:cnfStyle w:val="001000000000"/>
                        <w:tcW w:w="9194" w:type="dxa"/>
                        <w:gridSpan w:val="5"/>
                        <w:tcBorders>
                          <w:left w:val="none" w:sz="0" w:space="0" w:color="auto"/>
                          <w:bottom w:val="none" w:sz="0" w:space="0" w:color="auto"/>
                          <w:right w:val="none" w:sz="0" w:space="0" w:color="auto"/>
                        </w:tcBorders>
                        <w:shd w:val="clear" w:color="auto" w:fill="DBE5F1" w:themeFill="accent1" w:themeFillTint="33"/>
                      </w:tcPr>
                      <w:p w:rsidR="00BA7E83" w:rsidRPr="000A5001" w:rsidRDefault="00BA7E83" w:rsidP="005A6D49">
                        <w:pPr>
                          <w:ind w:firstLine="0"/>
                          <w:jc w:val="center"/>
                          <w:rPr>
                            <w:color w:val="auto"/>
                            <w:lang w:val="en-US"/>
                          </w:rPr>
                        </w:pPr>
                        <w:r w:rsidRPr="000A5001">
                          <w:rPr>
                            <w:color w:val="auto"/>
                            <w:lang w:val="en-US"/>
                          </w:rPr>
                          <w:t>Spring Break</w:t>
                        </w:r>
                      </w:p>
                    </w:tc>
                  </w:tr>
                  <w:tr w:rsidR="00BA7E83" w:rsidTr="00FF1889">
                    <w:trPr>
                      <w:cnfStyle w:val="000000100000"/>
                      <w:trHeight w:val="659"/>
                    </w:trPr>
                    <w:tc>
                      <w:tcPr>
                        <w:cnfStyle w:val="001000000000"/>
                        <w:tcW w:w="1838" w:type="dxa"/>
                        <w:vMerge w:val="restart"/>
                        <w:tcBorders>
                          <w:top w:val="none" w:sz="0" w:space="0" w:color="auto"/>
                          <w:left w:val="none" w:sz="0" w:space="0" w:color="auto"/>
                          <w:bottom w:val="none" w:sz="0" w:space="0" w:color="auto"/>
                          <w:right w:val="none" w:sz="0" w:space="0" w:color="auto"/>
                        </w:tcBorders>
                        <w:shd w:val="clear" w:color="auto" w:fill="95B3D7" w:themeFill="accent1" w:themeFillTint="99"/>
                      </w:tcPr>
                      <w:p w:rsidR="00BA7E83" w:rsidRDefault="00BA7E83" w:rsidP="004A552D">
                        <w:pPr>
                          <w:ind w:firstLine="0"/>
                          <w:jc w:val="center"/>
                          <w:rPr>
                            <w:lang w:val="en-US"/>
                          </w:rPr>
                        </w:pPr>
                        <w:r>
                          <w:rPr>
                            <w:lang w:val="en-US"/>
                          </w:rPr>
                          <w:t>3</w:t>
                        </w:r>
                      </w:p>
                    </w:tc>
                    <w:tc>
                      <w:tcPr>
                        <w:tcW w:w="1839" w:type="dxa"/>
                        <w:vMerge w:val="restart"/>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Distance</w:t>
                        </w:r>
                      </w:p>
                      <w:p w:rsidR="00BA7E83" w:rsidRDefault="00BA7E83" w:rsidP="005A6D49">
                        <w:pPr>
                          <w:ind w:firstLine="0"/>
                          <w:cnfStyle w:val="000000100000"/>
                          <w:rPr>
                            <w:lang w:val="en-US"/>
                          </w:rPr>
                        </w:pPr>
                        <w:r>
                          <w:rPr>
                            <w:lang w:val="en-US"/>
                          </w:rPr>
                          <w:t xml:space="preserve"> Learners</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Discussion #1</w:t>
                        </w:r>
                      </w:p>
                    </w:tc>
                    <w:tc>
                      <w:tcPr>
                        <w:tcW w:w="1839" w:type="dxa"/>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10</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April 7</w:t>
                        </w:r>
                      </w:p>
                    </w:tc>
                  </w:tr>
                  <w:tr w:rsidR="00BA7E83" w:rsidTr="00FF1889">
                    <w:trPr>
                      <w:trHeight w:val="659"/>
                    </w:trPr>
                    <w:tc>
                      <w:tcPr>
                        <w:cnfStyle w:val="001000000000"/>
                        <w:tcW w:w="1838" w:type="dxa"/>
                        <w:vMerge/>
                        <w:tcBorders>
                          <w:left w:val="none" w:sz="0" w:space="0" w:color="auto"/>
                          <w:bottom w:val="none" w:sz="0" w:space="0" w:color="auto"/>
                          <w:right w:val="none" w:sz="0" w:space="0" w:color="auto"/>
                        </w:tcBorders>
                        <w:shd w:val="clear" w:color="auto" w:fill="95B3D7" w:themeFill="accent1" w:themeFillTint="99"/>
                      </w:tcPr>
                      <w:p w:rsidR="00BA7E83" w:rsidRDefault="00BA7E83" w:rsidP="004A552D">
                        <w:pPr>
                          <w:ind w:firstLine="0"/>
                          <w:jc w:val="center"/>
                          <w:rPr>
                            <w:lang w:val="en-US"/>
                          </w:rPr>
                        </w:pPr>
                      </w:p>
                    </w:tc>
                    <w:tc>
                      <w:tcPr>
                        <w:tcW w:w="1839" w:type="dxa"/>
                        <w:vMerge/>
                      </w:tcPr>
                      <w:p w:rsidR="00BA7E83" w:rsidRDefault="00BA7E83" w:rsidP="004A552D">
                        <w:pPr>
                          <w:ind w:firstLine="0"/>
                          <w:jc w:val="center"/>
                          <w:cnfStyle w:val="000000000000"/>
                          <w:rPr>
                            <w:lang w:val="en-US"/>
                          </w:rPr>
                        </w:pPr>
                      </w:p>
                    </w:tc>
                    <w:tc>
                      <w:tcPr>
                        <w:tcW w:w="1839" w:type="dxa"/>
                      </w:tcPr>
                      <w:p w:rsidR="00BA7E83" w:rsidRDefault="00BA7E83" w:rsidP="004A552D">
                        <w:pPr>
                          <w:ind w:firstLine="0"/>
                          <w:jc w:val="center"/>
                          <w:cnfStyle w:val="000000000000"/>
                          <w:rPr>
                            <w:lang w:val="en-US"/>
                          </w:rPr>
                        </w:pPr>
                        <w:r>
                          <w:rPr>
                            <w:lang w:val="en-US"/>
                          </w:rPr>
                          <w:t>Group Project</w:t>
                        </w:r>
                      </w:p>
                    </w:tc>
                    <w:tc>
                      <w:tcPr>
                        <w:tcW w:w="1839" w:type="dxa"/>
                      </w:tcPr>
                      <w:p w:rsidR="00BA7E83" w:rsidRDefault="00BA7E83" w:rsidP="005A6D49">
                        <w:pPr>
                          <w:ind w:firstLine="0"/>
                          <w:cnfStyle w:val="000000000000"/>
                          <w:rPr>
                            <w:lang w:val="en-US"/>
                          </w:rPr>
                        </w:pPr>
                        <w:r>
                          <w:rPr>
                            <w:lang w:val="en-US"/>
                          </w:rPr>
                          <w:t>50</w:t>
                        </w:r>
                      </w:p>
                    </w:tc>
                    <w:tc>
                      <w:tcPr>
                        <w:tcW w:w="1839" w:type="dxa"/>
                      </w:tcPr>
                      <w:p w:rsidR="00BA7E83" w:rsidRDefault="00BA7E83" w:rsidP="004A552D">
                        <w:pPr>
                          <w:ind w:firstLine="0"/>
                          <w:jc w:val="center"/>
                          <w:cnfStyle w:val="000000000000"/>
                          <w:rPr>
                            <w:lang w:val="en-US"/>
                          </w:rPr>
                        </w:pPr>
                        <w:r>
                          <w:rPr>
                            <w:lang w:val="en-US"/>
                          </w:rPr>
                          <w:t>April 14</w:t>
                        </w:r>
                      </w:p>
                    </w:tc>
                  </w:tr>
                  <w:tr w:rsidR="00BA7E83" w:rsidTr="00FF1889">
                    <w:trPr>
                      <w:cnfStyle w:val="000000100000"/>
                      <w:trHeight w:val="434"/>
                    </w:trPr>
                    <w:tc>
                      <w:tcPr>
                        <w:cnfStyle w:val="001000000000"/>
                        <w:tcW w:w="1838" w:type="dxa"/>
                        <w:tcBorders>
                          <w:top w:val="none" w:sz="0" w:space="0" w:color="auto"/>
                          <w:left w:val="none" w:sz="0" w:space="0" w:color="auto"/>
                          <w:bottom w:val="none" w:sz="0" w:space="0" w:color="auto"/>
                          <w:right w:val="none" w:sz="0" w:space="0" w:color="auto"/>
                        </w:tcBorders>
                        <w:shd w:val="clear" w:color="auto" w:fill="95B3D7" w:themeFill="accent1" w:themeFillTint="99"/>
                      </w:tcPr>
                      <w:p w:rsidR="00BA7E83" w:rsidRDefault="00BA7E83" w:rsidP="004A552D">
                        <w:pPr>
                          <w:ind w:firstLine="0"/>
                          <w:jc w:val="center"/>
                          <w:rPr>
                            <w:lang w:val="en-US"/>
                          </w:rPr>
                        </w:pPr>
                        <w:r>
                          <w:rPr>
                            <w:lang w:val="en-US"/>
                          </w:rPr>
                          <w:t>4</w:t>
                        </w:r>
                      </w:p>
                    </w:tc>
                    <w:tc>
                      <w:tcPr>
                        <w:tcW w:w="1839" w:type="dxa"/>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Media Selection</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Blog #1</w:t>
                        </w:r>
                      </w:p>
                    </w:tc>
                    <w:tc>
                      <w:tcPr>
                        <w:tcW w:w="1839" w:type="dxa"/>
                        <w:tcBorders>
                          <w:top w:val="none" w:sz="0" w:space="0" w:color="auto"/>
                          <w:left w:val="none" w:sz="0" w:space="0" w:color="auto"/>
                          <w:bottom w:val="none" w:sz="0" w:space="0" w:color="auto"/>
                          <w:right w:val="none" w:sz="0" w:space="0" w:color="auto"/>
                        </w:tcBorders>
                      </w:tcPr>
                      <w:p w:rsidR="00BA7E83" w:rsidRDefault="00BA7E83" w:rsidP="005A6D49">
                        <w:pPr>
                          <w:ind w:firstLine="0"/>
                          <w:cnfStyle w:val="000000100000"/>
                          <w:rPr>
                            <w:lang w:val="en-US"/>
                          </w:rPr>
                        </w:pPr>
                        <w:r>
                          <w:rPr>
                            <w:lang w:val="en-US"/>
                          </w:rPr>
                          <w:t>10</w:t>
                        </w:r>
                      </w:p>
                    </w:tc>
                    <w:tc>
                      <w:tcPr>
                        <w:tcW w:w="1839" w:type="dxa"/>
                        <w:tcBorders>
                          <w:top w:val="none" w:sz="0" w:space="0" w:color="auto"/>
                          <w:left w:val="none" w:sz="0" w:space="0" w:color="auto"/>
                          <w:bottom w:val="none" w:sz="0" w:space="0" w:color="auto"/>
                          <w:right w:val="none" w:sz="0" w:space="0" w:color="auto"/>
                        </w:tcBorders>
                      </w:tcPr>
                      <w:p w:rsidR="00BA7E83" w:rsidRDefault="00BA7E83" w:rsidP="004A552D">
                        <w:pPr>
                          <w:ind w:firstLine="0"/>
                          <w:jc w:val="center"/>
                          <w:cnfStyle w:val="000000100000"/>
                          <w:rPr>
                            <w:lang w:val="en-US"/>
                          </w:rPr>
                        </w:pPr>
                        <w:r>
                          <w:rPr>
                            <w:lang w:val="en-US"/>
                          </w:rPr>
                          <w:t>April 21</w:t>
                        </w:r>
                      </w:p>
                    </w:tc>
                  </w:tr>
                </w:tbl>
                <w:p w:rsidR="00BA7E83" w:rsidRPr="004A552D" w:rsidRDefault="00BA7E83">
                  <w:pPr>
                    <w:rPr>
                      <w:lang w:val="en-US"/>
                    </w:rPr>
                  </w:pPr>
                </w:p>
              </w:txbxContent>
            </v:textbox>
          </v:rect>
        </w:pict>
      </w:r>
    </w:p>
    <w:p w:rsidR="004A552D" w:rsidRDefault="004A552D" w:rsidP="00EE75D6">
      <w:pPr>
        <w:rPr>
          <w:lang w:val="en-US"/>
        </w:rPr>
        <w:sectPr w:rsidR="004A552D" w:rsidSect="000E20E5">
          <w:pgSz w:w="11906" w:h="16838"/>
          <w:pgMar w:top="1418" w:right="1418" w:bottom="1418" w:left="1418" w:header="709" w:footer="709" w:gutter="0"/>
          <w:cols w:space="708"/>
          <w:docGrid w:linePitch="360"/>
        </w:sectPr>
      </w:pPr>
    </w:p>
    <w:p w:rsidR="00986DF9" w:rsidRDefault="00986DF9" w:rsidP="00986DF9">
      <w:pPr>
        <w:pStyle w:val="1"/>
      </w:pPr>
      <w:bookmarkStart w:id="33" w:name="_Toc509423883"/>
      <w:r>
        <w:lastRenderedPageBreak/>
        <w:t>Environment (biophysical)</w:t>
      </w:r>
      <w:bookmarkEnd w:id="33"/>
    </w:p>
    <w:p w:rsidR="005E7BE8" w:rsidRPr="005E7BE8" w:rsidRDefault="005E7BE8" w:rsidP="005E7BE8">
      <w:r>
        <w:rPr>
          <w:noProof/>
          <w:lang w:eastAsia="el-GR"/>
        </w:rPr>
        <w:drawing>
          <wp:anchor distT="0" distB="0" distL="114300" distR="114300" simplePos="0" relativeHeight="251659264" behindDoc="0" locked="0" layoutInCell="1" allowOverlap="1">
            <wp:simplePos x="1368879" y="1621971"/>
            <wp:positionH relativeFrom="margin">
              <wp:align>left</wp:align>
            </wp:positionH>
            <wp:positionV relativeFrom="margin">
              <wp:align>top</wp:align>
            </wp:positionV>
            <wp:extent cx="2441121" cy="1752600"/>
            <wp:effectExtent l="19050" t="0" r="0" b="0"/>
            <wp:wrapSquare wrapText="bothSides"/>
            <wp:docPr id="2"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97" cstate="print"/>
                    <a:stretch>
                      <a:fillRect/>
                    </a:stretch>
                  </pic:blipFill>
                  <pic:spPr>
                    <a:xfrm>
                      <a:off x="0" y="0"/>
                      <a:ext cx="2441121" cy="1752600"/>
                    </a:xfrm>
                    <a:prstGeom prst="rect">
                      <a:avLst/>
                    </a:prstGeom>
                  </pic:spPr>
                </pic:pic>
              </a:graphicData>
            </a:graphic>
          </wp:anchor>
        </w:drawing>
      </w:r>
    </w:p>
    <w:p w:rsidR="00986DF9" w:rsidRPr="00986DF9" w:rsidRDefault="00986DF9" w:rsidP="00EE75D6">
      <w:pPr>
        <w:rPr>
          <w:lang w:val="en-US"/>
        </w:rPr>
      </w:pPr>
      <w:r w:rsidRPr="00986DF9">
        <w:rPr>
          <w:lang w:val="en-US"/>
        </w:rPr>
        <w:t>The biophysical environment is the </w:t>
      </w:r>
      <w:hyperlink r:id="rId98" w:tooltip="Life" w:history="1">
        <w:r w:rsidRPr="00986DF9">
          <w:rPr>
            <w:lang w:val="en-US"/>
          </w:rPr>
          <w:t>biotic</w:t>
        </w:r>
      </w:hyperlink>
      <w:r w:rsidRPr="00986DF9">
        <w:rPr>
          <w:lang w:val="en-US"/>
        </w:rPr>
        <w:t> and </w:t>
      </w:r>
      <w:proofErr w:type="spellStart"/>
      <w:r w:rsidR="00173CC0" w:rsidRPr="00986DF9">
        <w:rPr>
          <w:lang w:val="en-US"/>
        </w:rPr>
        <w:fldChar w:fldCharType="begin"/>
      </w:r>
      <w:r w:rsidRPr="00986DF9">
        <w:rPr>
          <w:lang w:val="en-US"/>
        </w:rPr>
        <w:instrText xml:space="preserve"> HYPERLINK "https://en.wikipedia.org/wiki/Abiotic_component" \o "Abiotic component" </w:instrText>
      </w:r>
      <w:r w:rsidR="00173CC0" w:rsidRPr="00986DF9">
        <w:rPr>
          <w:lang w:val="en-US"/>
        </w:rPr>
        <w:fldChar w:fldCharType="separate"/>
      </w:r>
      <w:r w:rsidRPr="00986DF9">
        <w:rPr>
          <w:lang w:val="en-US"/>
        </w:rPr>
        <w:t>abiotic</w:t>
      </w:r>
      <w:proofErr w:type="spellEnd"/>
      <w:r w:rsidR="00173CC0" w:rsidRPr="00986DF9">
        <w:rPr>
          <w:lang w:val="en-US"/>
        </w:rPr>
        <w:fldChar w:fldCharType="end"/>
      </w:r>
      <w:r w:rsidRPr="00986DF9">
        <w:rPr>
          <w:lang w:val="en-US"/>
        </w:rPr>
        <w:t> surrounding of an </w:t>
      </w:r>
      <w:hyperlink r:id="rId99" w:tooltip="Organism" w:history="1">
        <w:r w:rsidRPr="00986DF9">
          <w:rPr>
            <w:lang w:val="en-US"/>
          </w:rPr>
          <w:t>organism</w:t>
        </w:r>
      </w:hyperlink>
      <w:r w:rsidRPr="00986DF9">
        <w:rPr>
          <w:lang w:val="en-US"/>
        </w:rPr>
        <w:t> or </w:t>
      </w:r>
      <w:hyperlink r:id="rId100" w:tooltip="Population" w:history="1">
        <w:r w:rsidRPr="00986DF9">
          <w:rPr>
            <w:lang w:val="en-US"/>
          </w:rPr>
          <w:t>population</w:t>
        </w:r>
      </w:hyperlink>
      <w:r w:rsidRPr="00986DF9">
        <w:rPr>
          <w:lang w:val="en-US"/>
        </w:rPr>
        <w:t>, and consequently includes the factors that have an influence in their survival, development, and evolution.</w:t>
      </w:r>
      <w:hyperlink r:id="rId101" w:anchor="cite_note-1" w:history="1">
        <w:r w:rsidRPr="00986DF9">
          <w:rPr>
            <w:lang w:val="en-US"/>
          </w:rPr>
          <w:t>[1]</w:t>
        </w:r>
      </w:hyperlink>
      <w:r w:rsidRPr="00986DF9">
        <w:rPr>
          <w:lang w:val="en-US"/>
        </w:rPr>
        <w:t> The biophysical environment can vary in scale from </w:t>
      </w:r>
      <w:hyperlink r:id="rId102" w:tooltip="Microscopic" w:history="1">
        <w:r w:rsidRPr="00986DF9">
          <w:rPr>
            <w:lang w:val="en-US"/>
          </w:rPr>
          <w:t>microscopic</w:t>
        </w:r>
      </w:hyperlink>
      <w:r w:rsidRPr="00986DF9">
        <w:rPr>
          <w:lang w:val="en-US"/>
        </w:rPr>
        <w:t> to global in extent. It can also be subdivided according to its attributes. Examples include the </w:t>
      </w:r>
      <w:r w:rsidR="00173CC0">
        <w:fldChar w:fldCharType="begin"/>
      </w:r>
      <w:r w:rsidR="00173CC0" w:rsidRPr="00A97EB9">
        <w:rPr>
          <w:lang w:val="en-US"/>
          <w:rPrChange w:id="34" w:author="user" w:date="2018-03-22T15:40:00Z">
            <w:rPr/>
          </w:rPrChange>
        </w:rPr>
        <w:instrText>HYPERLINK "https://en.wikipedia.org/wiki/Marine_environment" \o "Marine environment"</w:instrText>
      </w:r>
      <w:r w:rsidR="00173CC0">
        <w:fldChar w:fldCharType="separate"/>
      </w:r>
      <w:r w:rsidRPr="00986DF9">
        <w:rPr>
          <w:lang w:val="en-US"/>
        </w:rPr>
        <w:t>marine environment</w:t>
      </w:r>
      <w:r w:rsidR="00173CC0">
        <w:fldChar w:fldCharType="end"/>
      </w:r>
      <w:r w:rsidRPr="00986DF9">
        <w:rPr>
          <w:lang w:val="en-US"/>
        </w:rPr>
        <w:t>, the </w:t>
      </w:r>
      <w:r w:rsidR="00173CC0">
        <w:fldChar w:fldCharType="begin"/>
      </w:r>
      <w:r w:rsidR="00173CC0" w:rsidRPr="00A97EB9">
        <w:rPr>
          <w:lang w:val="en-US"/>
          <w:rPrChange w:id="35" w:author="user" w:date="2018-03-22T15:40:00Z">
            <w:rPr/>
          </w:rPrChange>
        </w:rPr>
        <w:instrText>HYPERLINK "https://en.wikipedia.org/wiki/Atmospheric_environment" \o "Atmospheric environment"</w:instrText>
      </w:r>
      <w:r w:rsidR="00173CC0">
        <w:fldChar w:fldCharType="separate"/>
      </w:r>
      <w:r w:rsidRPr="00986DF9">
        <w:rPr>
          <w:lang w:val="en-US"/>
        </w:rPr>
        <w:t>atmospheric environment</w:t>
      </w:r>
      <w:r w:rsidR="00173CC0">
        <w:fldChar w:fldCharType="end"/>
      </w:r>
      <w:r w:rsidRPr="00986DF9">
        <w:rPr>
          <w:lang w:val="en-US"/>
        </w:rPr>
        <w:t> and the </w:t>
      </w:r>
      <w:r w:rsidR="00173CC0">
        <w:fldChar w:fldCharType="begin"/>
      </w:r>
      <w:r w:rsidR="00173CC0" w:rsidRPr="00A97EB9">
        <w:rPr>
          <w:lang w:val="en-US"/>
          <w:rPrChange w:id="36" w:author="user" w:date="2018-03-22T15:40:00Z">
            <w:rPr/>
          </w:rPrChange>
        </w:rPr>
        <w:instrText>HYPERLINK "https://en.wikipedia.org/wiki/Ecoregion" \l "Terrestrial" \o "Ecoregion"</w:instrText>
      </w:r>
      <w:r w:rsidR="00173CC0">
        <w:fldChar w:fldCharType="separate"/>
      </w:r>
      <w:r w:rsidRPr="00986DF9">
        <w:rPr>
          <w:lang w:val="en-US"/>
        </w:rPr>
        <w:t>terrestrial environment</w:t>
      </w:r>
      <w:r w:rsidR="00173CC0">
        <w:fldChar w:fldCharType="end"/>
      </w:r>
      <w:r w:rsidRPr="00986DF9">
        <w:rPr>
          <w:lang w:val="en-US"/>
        </w:rPr>
        <w:t>.</w:t>
      </w:r>
      <w:r w:rsidR="00173CC0">
        <w:fldChar w:fldCharType="begin"/>
      </w:r>
      <w:r w:rsidR="00173CC0" w:rsidRPr="00A97EB9">
        <w:rPr>
          <w:lang w:val="en-US"/>
          <w:rPrChange w:id="37" w:author="user" w:date="2018-03-22T15:40:00Z">
            <w:rPr/>
          </w:rPrChange>
        </w:rPr>
        <w:instrText>HYPERLINK "https://en.wikipedia.org/wiki/Environment_(biophysical)" \l "cite_note-2"</w:instrText>
      </w:r>
      <w:r w:rsidR="00173CC0">
        <w:fldChar w:fldCharType="separate"/>
      </w:r>
      <w:r w:rsidRPr="00986DF9">
        <w:rPr>
          <w:lang w:val="en-US"/>
        </w:rPr>
        <w:t>[2]</w:t>
      </w:r>
      <w:r w:rsidR="00173CC0">
        <w:fldChar w:fldCharType="end"/>
      </w:r>
      <w:r w:rsidRPr="00986DF9">
        <w:rPr>
          <w:lang w:val="en-US"/>
        </w:rPr>
        <w:t> The number of biophysical environments is countless, given that each living organism has its own environment.</w:t>
      </w:r>
    </w:p>
    <w:p w:rsidR="00986DF9" w:rsidRPr="00986DF9" w:rsidRDefault="00986DF9" w:rsidP="00EE75D6">
      <w:pPr>
        <w:rPr>
          <w:lang w:val="en-US"/>
        </w:rPr>
      </w:pPr>
      <w:r w:rsidRPr="00986DF9">
        <w:rPr>
          <w:lang w:val="en-US"/>
        </w:rPr>
        <w:t>The term </w:t>
      </w:r>
      <w:r w:rsidR="00173CC0">
        <w:fldChar w:fldCharType="begin"/>
      </w:r>
      <w:r w:rsidR="00173CC0" w:rsidRPr="00A97EB9">
        <w:rPr>
          <w:lang w:val="en-US"/>
          <w:rPrChange w:id="38" w:author="user" w:date="2018-03-22T15:40:00Z">
            <w:rPr/>
          </w:rPrChange>
        </w:rPr>
        <w:instrText>HYPERLINK "https://en.wiktionary.org/wiki/environment" \o "wikt:environment"</w:instrText>
      </w:r>
      <w:r w:rsidR="00173CC0">
        <w:fldChar w:fldCharType="separate"/>
      </w:r>
      <w:r w:rsidRPr="00986DF9">
        <w:rPr>
          <w:lang w:val="en-US"/>
        </w:rPr>
        <w:t>environment</w:t>
      </w:r>
      <w:r w:rsidR="00173CC0">
        <w:fldChar w:fldCharType="end"/>
      </w:r>
      <w:r w:rsidRPr="00986DF9">
        <w:rPr>
          <w:lang w:val="en-US"/>
        </w:rPr>
        <w:t> is often used as a short form for the biophysical environment, e.g. the UK's </w:t>
      </w:r>
      <w:r w:rsidR="00173CC0">
        <w:fldChar w:fldCharType="begin"/>
      </w:r>
      <w:r w:rsidR="00173CC0" w:rsidRPr="00A97EB9">
        <w:rPr>
          <w:lang w:val="en-US"/>
          <w:rPrChange w:id="39" w:author="user" w:date="2018-03-22T15:40:00Z">
            <w:rPr/>
          </w:rPrChange>
        </w:rPr>
        <w:instrText>HYPERLINK "https://en.wikipedia.org/wiki/Environment_Agency" \o "Environment Agency"</w:instrText>
      </w:r>
      <w:r w:rsidR="00173CC0">
        <w:fldChar w:fldCharType="separate"/>
      </w:r>
      <w:r w:rsidRPr="00986DF9">
        <w:rPr>
          <w:lang w:val="en-US"/>
        </w:rPr>
        <w:t>Environment Agency</w:t>
      </w:r>
      <w:r w:rsidR="00173CC0">
        <w:fldChar w:fldCharType="end"/>
      </w:r>
      <w:r w:rsidRPr="00986DF9">
        <w:rPr>
          <w:lang w:val="en-US"/>
        </w:rPr>
        <w:t>. The expression "the environment" often refers to a singular global environment in relation to humanity.</w:t>
      </w:r>
    </w:p>
    <w:p w:rsidR="00986DF9" w:rsidRDefault="00986DF9" w:rsidP="00986DF9">
      <w:pPr>
        <w:pStyle w:val="2"/>
        <w:rPr>
          <w:rStyle w:val="mw-headline"/>
          <w:lang w:val="en-US"/>
        </w:rPr>
      </w:pPr>
      <w:bookmarkStart w:id="40" w:name="_Toc509423884"/>
      <w:proofErr w:type="spellStart"/>
      <w:r w:rsidRPr="00986DF9">
        <w:rPr>
          <w:rStyle w:val="mw-headline"/>
        </w:rPr>
        <w:t>Life</w:t>
      </w:r>
      <w:proofErr w:type="spellEnd"/>
      <w:r w:rsidRPr="00986DF9">
        <w:rPr>
          <w:rStyle w:val="mw-headline"/>
        </w:rPr>
        <w:t>-</w:t>
      </w:r>
      <w:proofErr w:type="spellStart"/>
      <w:r w:rsidRPr="00986DF9">
        <w:rPr>
          <w:rStyle w:val="mw-headline"/>
        </w:rPr>
        <w:t>environment</w:t>
      </w:r>
      <w:proofErr w:type="spellEnd"/>
      <w:r w:rsidRPr="00986DF9">
        <w:rPr>
          <w:rStyle w:val="mw-headline"/>
        </w:rPr>
        <w:t xml:space="preserve"> </w:t>
      </w:r>
      <w:proofErr w:type="spellStart"/>
      <w:r w:rsidRPr="00986DF9">
        <w:rPr>
          <w:rStyle w:val="mw-headline"/>
        </w:rPr>
        <w:t>interaction</w:t>
      </w:r>
      <w:bookmarkEnd w:id="40"/>
      <w:proofErr w:type="spellEnd"/>
    </w:p>
    <w:p w:rsidR="00986DF9" w:rsidRDefault="00986DF9" w:rsidP="00EE75D6">
      <w:pPr>
        <w:rPr>
          <w:lang w:val="en-US"/>
        </w:rPr>
      </w:pPr>
      <w:r w:rsidRPr="00986DF9">
        <w:rPr>
          <w:lang w:val="en-US"/>
        </w:rPr>
        <w:t xml:space="preserve">All life that has survived must have adapted to conditions of its environment. Temperature, light, humidity, soil nutrients, etc., all influence any species, within any environment. However life in turn modifies, in various forms, its conditions. Some long term modifications along the history of our planet have been significant, such as the incorporation of oxygen to the atmosphere. This process consisted in the breakdown of carbon dioxide by anaerobic microorganisms that used the carbon in their metabolism and released the oxygen to the atmosphere. This led to the existence of oxygen-based plant and animal life, the great oxygenation event. Other interactions are more immediate and simple, such as the smoothing effect that forests have on the temperature cycle, compared to neighboring </w:t>
      </w:r>
      <w:proofErr w:type="spellStart"/>
      <w:r w:rsidRPr="00986DF9">
        <w:rPr>
          <w:lang w:val="en-US"/>
        </w:rPr>
        <w:t>unforested</w:t>
      </w:r>
      <w:proofErr w:type="spellEnd"/>
      <w:r w:rsidRPr="00986DF9">
        <w:rPr>
          <w:lang w:val="en-US"/>
        </w:rPr>
        <w:t xml:space="preserve"> areas</w:t>
      </w:r>
      <w:proofErr w:type="gramStart"/>
      <w:r w:rsidRPr="00986DF9">
        <w:rPr>
          <w:lang w:val="en-US"/>
        </w:rPr>
        <w:t>.[</w:t>
      </w:r>
      <w:proofErr w:type="gramEnd"/>
      <w:r w:rsidRPr="00986DF9">
        <w:rPr>
          <w:lang w:val="en-US"/>
        </w:rPr>
        <w:t>citation needed]</w:t>
      </w:r>
    </w:p>
    <w:p w:rsidR="00986DF9" w:rsidRDefault="00986DF9" w:rsidP="00986DF9">
      <w:pPr>
        <w:pStyle w:val="2"/>
      </w:pPr>
      <w:bookmarkStart w:id="41" w:name="_Toc509423885"/>
      <w:proofErr w:type="spellStart"/>
      <w:r w:rsidRPr="00986DF9">
        <w:rPr>
          <w:rStyle w:val="mw-headline"/>
        </w:rPr>
        <w:t>Related</w:t>
      </w:r>
      <w:proofErr w:type="spellEnd"/>
      <w:r>
        <w:rPr>
          <w:rStyle w:val="mw-headline"/>
          <w:rFonts w:ascii="Georgia" w:hAnsi="Georgia"/>
          <w:b w:val="0"/>
          <w:bCs w:val="0"/>
          <w:color w:val="000000"/>
        </w:rPr>
        <w:t xml:space="preserve"> </w:t>
      </w:r>
      <w:proofErr w:type="spellStart"/>
      <w:r w:rsidRPr="00986DF9">
        <w:rPr>
          <w:rStyle w:val="mw-headline"/>
        </w:rPr>
        <w:t>studies</w:t>
      </w:r>
      <w:bookmarkEnd w:id="41"/>
      <w:proofErr w:type="spellEnd"/>
    </w:p>
    <w:p w:rsidR="00986DF9" w:rsidRPr="00986DF9" w:rsidRDefault="00173CC0" w:rsidP="00EE75D6">
      <w:pPr>
        <w:rPr>
          <w:lang w:val="en-US"/>
        </w:rPr>
      </w:pPr>
      <w:hyperlink r:id="rId103" w:tooltip="Environmental science" w:history="1">
        <w:r w:rsidR="00986DF9" w:rsidRPr="00986DF9">
          <w:rPr>
            <w:lang w:val="en-US"/>
          </w:rPr>
          <w:t>Environmental science</w:t>
        </w:r>
      </w:hyperlink>
      <w:r w:rsidR="00986DF9" w:rsidRPr="00986DF9">
        <w:rPr>
          <w:lang w:val="en-US"/>
        </w:rPr>
        <w:t> is the study of the interactions within the biophysical environment. Part of this </w:t>
      </w:r>
      <w:hyperlink r:id="rId104" w:tooltip="Branches of science" w:history="1">
        <w:r w:rsidR="00986DF9" w:rsidRPr="00986DF9">
          <w:rPr>
            <w:lang w:val="en-US"/>
          </w:rPr>
          <w:t>scientific discipline</w:t>
        </w:r>
      </w:hyperlink>
      <w:r w:rsidR="00986DF9" w:rsidRPr="00986DF9">
        <w:rPr>
          <w:lang w:val="en-US"/>
        </w:rPr>
        <w:t> is the investigation of the </w:t>
      </w:r>
      <w:hyperlink r:id="rId105" w:tooltip="Effect of human activity on the environment" w:history="1">
        <w:r w:rsidR="00986DF9" w:rsidRPr="00986DF9">
          <w:rPr>
            <w:lang w:val="en-US"/>
          </w:rPr>
          <w:t>effect of human activity on the environment</w:t>
        </w:r>
      </w:hyperlink>
      <w:r w:rsidR="00986DF9" w:rsidRPr="00986DF9">
        <w:rPr>
          <w:lang w:val="en-US"/>
        </w:rPr>
        <w:t>. </w:t>
      </w:r>
      <w:hyperlink r:id="rId106" w:tooltip="Ecology" w:history="1">
        <w:r w:rsidR="00986DF9" w:rsidRPr="00986DF9">
          <w:rPr>
            <w:lang w:val="en-US"/>
          </w:rPr>
          <w:t>Ecology</w:t>
        </w:r>
      </w:hyperlink>
      <w:r w:rsidR="00986DF9" w:rsidRPr="00986DF9">
        <w:rPr>
          <w:lang w:val="en-US"/>
        </w:rPr>
        <w:t>, a sub-discipline of biology and a part of environmental sciences, is often mistaken as a study of human induced effects on the environment. </w:t>
      </w:r>
      <w:hyperlink r:id="rId107" w:tooltip="Environmental studies" w:history="1">
        <w:proofErr w:type="gramStart"/>
        <w:r w:rsidR="00986DF9" w:rsidRPr="00986DF9">
          <w:rPr>
            <w:lang w:val="en-US"/>
          </w:rPr>
          <w:t>Environmental studies</w:t>
        </w:r>
      </w:hyperlink>
      <w:r w:rsidR="00986DF9" w:rsidRPr="00986DF9">
        <w:rPr>
          <w:lang w:val="en-US"/>
        </w:rPr>
        <w:t> is</w:t>
      </w:r>
      <w:proofErr w:type="gramEnd"/>
      <w:r w:rsidR="00986DF9" w:rsidRPr="00986DF9">
        <w:rPr>
          <w:lang w:val="en-US"/>
        </w:rPr>
        <w:t xml:space="preserve"> a broader </w:t>
      </w:r>
      <w:hyperlink r:id="rId108" w:tooltip="Academic discipline" w:history="1">
        <w:r w:rsidR="00986DF9" w:rsidRPr="00986DF9">
          <w:rPr>
            <w:lang w:val="en-US"/>
          </w:rPr>
          <w:t>academic discipline</w:t>
        </w:r>
      </w:hyperlink>
      <w:r w:rsidR="00986DF9" w:rsidRPr="00986DF9">
        <w:rPr>
          <w:lang w:val="en-US"/>
        </w:rPr>
        <w:t> that is the systematic study of interaction of humans with their environment. It is a broad field of study that includes the </w:t>
      </w:r>
      <w:r>
        <w:fldChar w:fldCharType="begin"/>
      </w:r>
      <w:r w:rsidRPr="00A97EB9">
        <w:rPr>
          <w:lang w:val="en-US"/>
          <w:rPrChange w:id="42" w:author="user" w:date="2018-03-22T15:40:00Z">
            <w:rPr/>
          </w:rPrChange>
        </w:rPr>
        <w:instrText>HYPERLINK "https://en.wikipedia.org/wiki/Natural_environment" \o "Natural environment"</w:instrText>
      </w:r>
      <w:r>
        <w:fldChar w:fldCharType="separate"/>
      </w:r>
      <w:r w:rsidR="00986DF9" w:rsidRPr="00986DF9">
        <w:rPr>
          <w:lang w:val="en-US"/>
        </w:rPr>
        <w:t>natural environment</w:t>
      </w:r>
      <w:r>
        <w:fldChar w:fldCharType="end"/>
      </w:r>
      <w:r w:rsidR="00986DF9" w:rsidRPr="00986DF9">
        <w:rPr>
          <w:lang w:val="en-US"/>
        </w:rPr>
        <w:t>, </w:t>
      </w:r>
      <w:r>
        <w:fldChar w:fldCharType="begin"/>
      </w:r>
      <w:r w:rsidRPr="00A97EB9">
        <w:rPr>
          <w:lang w:val="en-US"/>
          <w:rPrChange w:id="43" w:author="user" w:date="2018-03-22T15:40:00Z">
            <w:rPr/>
          </w:rPrChange>
        </w:rPr>
        <w:instrText>HYPERLINK "https://en.wikipedia.org/wiki/Built_environment" \o "Built environment"</w:instrText>
      </w:r>
      <w:r>
        <w:fldChar w:fldCharType="separate"/>
      </w:r>
      <w:r w:rsidR="00986DF9" w:rsidRPr="00986DF9">
        <w:rPr>
          <w:lang w:val="en-US"/>
        </w:rPr>
        <w:t>built environments</w:t>
      </w:r>
      <w:r>
        <w:fldChar w:fldCharType="end"/>
      </w:r>
      <w:r w:rsidR="00986DF9" w:rsidRPr="00986DF9">
        <w:rPr>
          <w:lang w:val="en-US"/>
        </w:rPr>
        <w:t> and </w:t>
      </w:r>
      <w:r>
        <w:fldChar w:fldCharType="begin"/>
      </w:r>
      <w:r w:rsidRPr="00A97EB9">
        <w:rPr>
          <w:lang w:val="en-US"/>
          <w:rPrChange w:id="44" w:author="user" w:date="2018-03-22T15:40:00Z">
            <w:rPr/>
          </w:rPrChange>
        </w:rPr>
        <w:instrText>HYPERLINK "https://en.wikipedia.org/wiki/Social_environment" \o "Social environment"</w:instrText>
      </w:r>
      <w:r>
        <w:fldChar w:fldCharType="separate"/>
      </w:r>
      <w:r w:rsidR="00986DF9" w:rsidRPr="00986DF9">
        <w:rPr>
          <w:lang w:val="en-US"/>
        </w:rPr>
        <w:t>social environments</w:t>
      </w:r>
      <w:r>
        <w:fldChar w:fldCharType="end"/>
      </w:r>
      <w:r w:rsidR="00986DF9" w:rsidRPr="00986DF9">
        <w:rPr>
          <w:lang w:val="en-US"/>
        </w:rPr>
        <w:t>.</w:t>
      </w:r>
    </w:p>
    <w:p w:rsidR="0050298A" w:rsidRDefault="00986DF9" w:rsidP="00EE75D6">
      <w:pPr>
        <w:rPr>
          <w:lang w:val="en-US"/>
        </w:rPr>
        <w:sectPr w:rsidR="0050298A" w:rsidSect="000E20E5">
          <w:pgSz w:w="11906" w:h="16838"/>
          <w:pgMar w:top="1418" w:right="1418" w:bottom="1418" w:left="1418" w:header="709" w:footer="709" w:gutter="0"/>
          <w:cols w:space="708"/>
          <w:docGrid w:linePitch="360"/>
        </w:sectPr>
      </w:pPr>
      <w:r w:rsidRPr="00986DF9">
        <w:rPr>
          <w:lang w:val="en-US"/>
        </w:rPr>
        <w:t xml:space="preserve">Environmentalism is a broad social and philosophical movement that, in a large part, seeks to </w:t>
      </w:r>
      <w:proofErr w:type="spellStart"/>
      <w:r w:rsidRPr="00986DF9">
        <w:rPr>
          <w:lang w:val="en-US"/>
        </w:rPr>
        <w:t>minimise</w:t>
      </w:r>
      <w:proofErr w:type="spellEnd"/>
      <w:r w:rsidRPr="00986DF9">
        <w:rPr>
          <w:lang w:val="en-US"/>
        </w:rPr>
        <w:t xml:space="preserve"> and compensate the negative effect of human activity on the biophysical environment. The </w:t>
      </w:r>
      <w:r w:rsidRPr="00986DF9">
        <w:rPr>
          <w:lang w:val="en-US"/>
        </w:rPr>
        <w:lastRenderedPageBreak/>
        <w:t>issues of concern for environmentalists usually relate to the natural environment with the more important ones being </w:t>
      </w:r>
      <w:r w:rsidR="00173CC0">
        <w:fldChar w:fldCharType="begin"/>
      </w:r>
      <w:r w:rsidR="00173CC0" w:rsidRPr="00A97EB9">
        <w:rPr>
          <w:lang w:val="en-US"/>
          <w:rPrChange w:id="45" w:author="user" w:date="2018-03-22T15:40:00Z">
            <w:rPr/>
          </w:rPrChange>
        </w:rPr>
        <w:instrText>HYPERLINK "https://en.wikipedia.org/wiki/Climate_change" \o "Climate change"</w:instrText>
      </w:r>
      <w:r w:rsidR="00173CC0">
        <w:fldChar w:fldCharType="separate"/>
      </w:r>
      <w:r w:rsidRPr="00986DF9">
        <w:rPr>
          <w:lang w:val="en-US"/>
        </w:rPr>
        <w:t>climate change</w:t>
      </w:r>
      <w:r w:rsidR="00173CC0">
        <w:fldChar w:fldCharType="end"/>
      </w:r>
      <w:r w:rsidRPr="00986DF9">
        <w:rPr>
          <w:lang w:val="en-US"/>
        </w:rPr>
        <w:t>, </w:t>
      </w:r>
      <w:r w:rsidR="00173CC0">
        <w:fldChar w:fldCharType="begin"/>
      </w:r>
      <w:r w:rsidR="00173CC0" w:rsidRPr="00A97EB9">
        <w:rPr>
          <w:lang w:val="en-US"/>
          <w:rPrChange w:id="46" w:author="user" w:date="2018-03-22T15:40:00Z">
            <w:rPr/>
          </w:rPrChange>
        </w:rPr>
        <w:instrText>HYPERLINK "https://en.wikipedia.org/wiki/Species" \o "Species"</w:instrText>
      </w:r>
      <w:r w:rsidR="00173CC0">
        <w:fldChar w:fldCharType="separate"/>
      </w:r>
      <w:r w:rsidRPr="00986DF9">
        <w:rPr>
          <w:lang w:val="en-US"/>
        </w:rPr>
        <w:t>species</w:t>
      </w:r>
      <w:r w:rsidR="00173CC0">
        <w:fldChar w:fldCharType="end"/>
      </w:r>
      <w:r w:rsidRPr="00986DF9">
        <w:rPr>
          <w:lang w:val="en-US"/>
        </w:rPr>
        <w:t> </w:t>
      </w:r>
      <w:r w:rsidR="00173CC0">
        <w:fldChar w:fldCharType="begin"/>
      </w:r>
      <w:r w:rsidR="00173CC0" w:rsidRPr="00A97EB9">
        <w:rPr>
          <w:lang w:val="en-US"/>
          <w:rPrChange w:id="47" w:author="user" w:date="2018-03-22T15:40:00Z">
            <w:rPr/>
          </w:rPrChange>
        </w:rPr>
        <w:instrText>HYPERLINK "https://en.wikipedia.org/wiki/Extinction" \o "Extinction"</w:instrText>
      </w:r>
      <w:r w:rsidR="00173CC0">
        <w:fldChar w:fldCharType="separate"/>
      </w:r>
      <w:r w:rsidRPr="00986DF9">
        <w:rPr>
          <w:lang w:val="en-US"/>
        </w:rPr>
        <w:t>extinction</w:t>
      </w:r>
      <w:r w:rsidR="00173CC0">
        <w:fldChar w:fldCharType="end"/>
      </w:r>
      <w:r w:rsidRPr="00986DF9">
        <w:rPr>
          <w:lang w:val="en-US"/>
        </w:rPr>
        <w:t>, </w:t>
      </w:r>
      <w:r w:rsidR="00173CC0">
        <w:fldChar w:fldCharType="begin"/>
      </w:r>
      <w:r w:rsidR="00173CC0" w:rsidRPr="00A97EB9">
        <w:rPr>
          <w:lang w:val="en-US"/>
          <w:rPrChange w:id="48" w:author="user" w:date="2018-03-22T15:40:00Z">
            <w:rPr/>
          </w:rPrChange>
        </w:rPr>
        <w:instrText>HYPERLINK "https://en.wikipedia.org/wiki/Pollution" \o "Pollution"</w:instrText>
      </w:r>
      <w:r w:rsidR="00173CC0">
        <w:fldChar w:fldCharType="separate"/>
      </w:r>
      <w:r w:rsidRPr="00986DF9">
        <w:rPr>
          <w:lang w:val="en-US"/>
        </w:rPr>
        <w:t>pollution</w:t>
      </w:r>
      <w:r w:rsidR="00173CC0">
        <w:fldChar w:fldCharType="end"/>
      </w:r>
      <w:r w:rsidRPr="00986DF9">
        <w:rPr>
          <w:lang w:val="en-US"/>
        </w:rPr>
        <w:t>, and </w:t>
      </w:r>
      <w:r w:rsidR="00173CC0">
        <w:fldChar w:fldCharType="begin"/>
      </w:r>
      <w:r w:rsidR="00173CC0" w:rsidRPr="00A97EB9">
        <w:rPr>
          <w:lang w:val="en-US"/>
          <w:rPrChange w:id="49" w:author="user" w:date="2018-03-22T15:40:00Z">
            <w:rPr/>
          </w:rPrChange>
        </w:rPr>
        <w:instrText>HYPERLINK "https://en.wikipedia.org/wiki/Old_growth_forest" \o "Old growth forest"</w:instrText>
      </w:r>
      <w:r w:rsidR="00173CC0">
        <w:fldChar w:fldCharType="separate"/>
      </w:r>
      <w:r w:rsidRPr="00986DF9">
        <w:rPr>
          <w:lang w:val="en-US"/>
        </w:rPr>
        <w:t>old growth forest</w:t>
      </w:r>
      <w:r w:rsidR="00173CC0">
        <w:fldChar w:fldCharType="end"/>
      </w:r>
      <w:r w:rsidRPr="00986DF9">
        <w:rPr>
          <w:lang w:val="en-US"/>
        </w:rPr>
        <w:t> loss.</w:t>
      </w:r>
    </w:p>
    <w:p w:rsidR="0050298A" w:rsidRDefault="0050298A" w:rsidP="0050298A">
      <w:pPr>
        <w:pStyle w:val="1"/>
      </w:pPr>
      <w:bookmarkStart w:id="50" w:name="_Toc509423886"/>
      <w:proofErr w:type="spellStart"/>
      <w:r w:rsidRPr="0050298A">
        <w:lastRenderedPageBreak/>
        <w:t>Theoretical</w:t>
      </w:r>
      <w:proofErr w:type="spellEnd"/>
      <w:r>
        <w:t xml:space="preserve"> </w:t>
      </w:r>
      <w:proofErr w:type="spellStart"/>
      <w:r>
        <w:t>ecology</w:t>
      </w:r>
      <w:bookmarkEnd w:id="50"/>
      <w:proofErr w:type="spellEnd"/>
    </w:p>
    <w:p w:rsidR="0050298A" w:rsidRDefault="0050298A" w:rsidP="0050298A">
      <w:pPr>
        <w:pStyle w:val="2"/>
        <w:rPr>
          <w:rStyle w:val="mw-headline"/>
          <w:szCs w:val="29"/>
          <w:lang w:val="en-US"/>
        </w:rPr>
      </w:pPr>
      <w:bookmarkStart w:id="51" w:name="_Toc509423887"/>
      <w:proofErr w:type="spellStart"/>
      <w:r w:rsidRPr="0050298A">
        <w:rPr>
          <w:rStyle w:val="mw-headline"/>
          <w:szCs w:val="29"/>
        </w:rPr>
        <w:t>Neutral</w:t>
      </w:r>
      <w:proofErr w:type="spellEnd"/>
      <w:r>
        <w:rPr>
          <w:rStyle w:val="mw-headline"/>
          <w:rFonts w:ascii="Arial" w:hAnsi="Arial" w:cs="Arial"/>
          <w:color w:val="000000"/>
          <w:sz w:val="29"/>
          <w:szCs w:val="29"/>
        </w:rPr>
        <w:t xml:space="preserve"> </w:t>
      </w:r>
      <w:proofErr w:type="spellStart"/>
      <w:r w:rsidRPr="0050298A">
        <w:rPr>
          <w:rStyle w:val="mw-headline"/>
          <w:szCs w:val="29"/>
        </w:rPr>
        <w:t>theory</w:t>
      </w:r>
      <w:bookmarkEnd w:id="51"/>
      <w:proofErr w:type="spellEnd"/>
    </w:p>
    <w:p w:rsidR="0050298A" w:rsidRPr="0050298A" w:rsidRDefault="00173CC0" w:rsidP="00EE75D6">
      <w:pPr>
        <w:rPr>
          <w:lang w:val="en-US"/>
        </w:rPr>
      </w:pPr>
      <w:hyperlink r:id="rId109" w:tooltip="Unified neutral theory of biodiversity" w:history="1">
        <w:r w:rsidR="0050298A" w:rsidRPr="0050298A">
          <w:rPr>
            <w:lang w:val="en-US"/>
          </w:rPr>
          <w:t>Unified neutral theory</w:t>
        </w:r>
      </w:hyperlink>
      <w:r w:rsidR="0050298A" w:rsidRPr="0050298A">
        <w:rPr>
          <w:lang w:val="en-US"/>
        </w:rPr>
        <w:t> is a hypothesis proposed by </w:t>
      </w:r>
      <w:hyperlink r:id="rId110" w:tooltip="Stephen Hubbell" w:history="1">
        <w:r w:rsidR="0050298A" w:rsidRPr="0050298A">
          <w:rPr>
            <w:lang w:val="en-US"/>
          </w:rPr>
          <w:t>Stephen Hubbell</w:t>
        </w:r>
      </w:hyperlink>
      <w:r w:rsidR="0050298A" w:rsidRPr="0050298A">
        <w:rPr>
          <w:lang w:val="en-US"/>
        </w:rPr>
        <w:t> in 2001.</w:t>
      </w:r>
      <w:hyperlink r:id="rId111" w:anchor="cite_note-Hubbell2001-20" w:history="1">
        <w:r w:rsidR="0050298A" w:rsidRPr="0050298A">
          <w:rPr>
            <w:lang w:val="en-US"/>
          </w:rPr>
          <w:t>[20]</w:t>
        </w:r>
      </w:hyperlink>
      <w:r w:rsidR="0050298A" w:rsidRPr="0050298A">
        <w:rPr>
          <w:lang w:val="en-US"/>
        </w:rPr>
        <w:t> The hypothesis aims to explain the diversity and relative abundance of species in ecological communities, although like other </w:t>
      </w:r>
      <w:hyperlink r:id="rId112" w:tooltip="Unified neutral theory of biodiversity" w:history="1">
        <w:r w:rsidR="0050298A" w:rsidRPr="0050298A">
          <w:rPr>
            <w:lang w:val="en-US"/>
          </w:rPr>
          <w:t>neutral theories</w:t>
        </w:r>
      </w:hyperlink>
      <w:r w:rsidR="0050298A" w:rsidRPr="0050298A">
        <w:rPr>
          <w:lang w:val="en-US"/>
        </w:rPr>
        <w:t xml:space="preserve"> in ecology, Hubbell's hypothesis assumes that the differences between members of an ecological community of </w:t>
      </w:r>
      <w:proofErr w:type="spellStart"/>
      <w:r w:rsidR="0050298A" w:rsidRPr="0050298A">
        <w:rPr>
          <w:lang w:val="en-US"/>
        </w:rPr>
        <w:t>trophically</w:t>
      </w:r>
      <w:proofErr w:type="spellEnd"/>
      <w:r w:rsidR="0050298A" w:rsidRPr="0050298A">
        <w:rPr>
          <w:lang w:val="en-US"/>
        </w:rPr>
        <w:t xml:space="preserve"> similar species are "neutral," or irrelevant to their success. Neutrality means that at a given </w:t>
      </w:r>
      <w:proofErr w:type="spellStart"/>
      <w:r w:rsidRPr="0050298A">
        <w:rPr>
          <w:lang w:val="en-US"/>
        </w:rPr>
        <w:fldChar w:fldCharType="begin"/>
      </w:r>
      <w:r w:rsidR="0050298A" w:rsidRPr="0050298A">
        <w:rPr>
          <w:lang w:val="en-US"/>
        </w:rPr>
        <w:instrText xml:space="preserve"> HYPERLINK "https://en.wikipedia.org/wiki/Trophic_level" \o "Trophic level" </w:instrText>
      </w:r>
      <w:r w:rsidRPr="0050298A">
        <w:rPr>
          <w:lang w:val="en-US"/>
        </w:rPr>
        <w:fldChar w:fldCharType="separate"/>
      </w:r>
      <w:r w:rsidR="0050298A" w:rsidRPr="0050298A">
        <w:rPr>
          <w:lang w:val="en-US"/>
        </w:rPr>
        <w:t>trophic</w:t>
      </w:r>
      <w:proofErr w:type="spellEnd"/>
      <w:r w:rsidR="0050298A" w:rsidRPr="0050298A">
        <w:rPr>
          <w:lang w:val="en-US"/>
        </w:rPr>
        <w:t xml:space="preserve"> level</w:t>
      </w:r>
      <w:r w:rsidRPr="0050298A">
        <w:rPr>
          <w:lang w:val="en-US"/>
        </w:rPr>
        <w:fldChar w:fldCharType="end"/>
      </w:r>
      <w:r w:rsidR="0050298A" w:rsidRPr="0050298A">
        <w:rPr>
          <w:lang w:val="en-US"/>
        </w:rPr>
        <w:t> in a </w:t>
      </w:r>
      <w:hyperlink r:id="rId113" w:tooltip="Food web" w:history="1">
        <w:r w:rsidR="0050298A" w:rsidRPr="0050298A">
          <w:rPr>
            <w:lang w:val="en-US"/>
          </w:rPr>
          <w:t>food web</w:t>
        </w:r>
      </w:hyperlink>
      <w:r w:rsidR="0050298A" w:rsidRPr="0050298A">
        <w:rPr>
          <w:lang w:val="en-US"/>
        </w:rPr>
        <w:t>, species are equivalent in birth rates, death rates, dispersal rates and speciation rates, when measured on a per-capita basis.</w:t>
      </w:r>
      <w:hyperlink r:id="rId114" w:anchor="cite_note-Hubbell2005-34" w:history="1">
        <w:r w:rsidR="0050298A" w:rsidRPr="0050298A">
          <w:rPr>
            <w:lang w:val="en-US"/>
          </w:rPr>
          <w:t>[34]</w:t>
        </w:r>
      </w:hyperlink>
      <w:r w:rsidR="0050298A" w:rsidRPr="0050298A">
        <w:rPr>
          <w:lang w:val="en-US"/>
        </w:rPr>
        <w:t> This implies that biodiversity arises at random, as each species follows a </w:t>
      </w:r>
      <w:hyperlink r:id="rId115" w:tooltip="Random walk" w:history="1">
        <w:r w:rsidR="0050298A" w:rsidRPr="0050298A">
          <w:rPr>
            <w:lang w:val="en-US"/>
          </w:rPr>
          <w:t>random walk</w:t>
        </w:r>
      </w:hyperlink>
      <w:r w:rsidR="0050298A" w:rsidRPr="0050298A">
        <w:rPr>
          <w:lang w:val="en-US"/>
        </w:rPr>
        <w:t>.</w:t>
      </w:r>
      <w:hyperlink r:id="rId116" w:anchor="cite_note-McGill2003-35" w:history="1">
        <w:r w:rsidR="0050298A" w:rsidRPr="0050298A">
          <w:rPr>
            <w:lang w:val="en-US"/>
          </w:rPr>
          <w:t>[35]</w:t>
        </w:r>
      </w:hyperlink>
      <w:r w:rsidR="0050298A" w:rsidRPr="0050298A">
        <w:rPr>
          <w:lang w:val="en-US"/>
        </w:rPr>
        <w:t> This can be considered a </w:t>
      </w:r>
      <w:r>
        <w:fldChar w:fldCharType="begin"/>
      </w:r>
      <w:r w:rsidRPr="00A97EB9">
        <w:rPr>
          <w:lang w:val="en-US"/>
          <w:rPrChange w:id="52" w:author="user" w:date="2018-03-22T15:40:00Z">
            <w:rPr/>
          </w:rPrChange>
        </w:rPr>
        <w:instrText>HYPERLINK "https://en.wikipedia.org/wiki/Null_hypothesis" \o "Null hypothesis"</w:instrText>
      </w:r>
      <w:r>
        <w:fldChar w:fldCharType="separate"/>
      </w:r>
      <w:r w:rsidR="0050298A" w:rsidRPr="0050298A">
        <w:rPr>
          <w:lang w:val="en-US"/>
        </w:rPr>
        <w:t>null hypothesis</w:t>
      </w:r>
      <w:r>
        <w:fldChar w:fldCharType="end"/>
      </w:r>
      <w:r w:rsidR="0050298A" w:rsidRPr="0050298A">
        <w:rPr>
          <w:lang w:val="en-US"/>
        </w:rPr>
        <w:t> to </w:t>
      </w:r>
      <w:r>
        <w:fldChar w:fldCharType="begin"/>
      </w:r>
      <w:r w:rsidRPr="00A97EB9">
        <w:rPr>
          <w:lang w:val="en-US"/>
          <w:rPrChange w:id="53" w:author="user" w:date="2018-03-22T15:40:00Z">
            <w:rPr/>
          </w:rPrChange>
        </w:rPr>
        <w:instrText>HYPERLINK "https://en.wikipedia.org/wiki/Ecological_niche" \o "Ecological niche"</w:instrText>
      </w:r>
      <w:r>
        <w:fldChar w:fldCharType="separate"/>
      </w:r>
      <w:r w:rsidR="0050298A" w:rsidRPr="0050298A">
        <w:rPr>
          <w:lang w:val="en-US"/>
        </w:rPr>
        <w:t>niche theory</w:t>
      </w:r>
      <w:r>
        <w:fldChar w:fldCharType="end"/>
      </w:r>
      <w:r w:rsidR="0050298A" w:rsidRPr="0050298A">
        <w:rPr>
          <w:lang w:val="en-US"/>
        </w:rPr>
        <w:t>. The hypothesis has sparked controversy, and some authors consider it a more complex version of other null models that fit the data better.</w:t>
      </w:r>
    </w:p>
    <w:p w:rsidR="0050298A" w:rsidRPr="0050298A" w:rsidRDefault="0050298A" w:rsidP="00EE75D6">
      <w:pPr>
        <w:rPr>
          <w:rFonts w:ascii="Arial" w:hAnsi="Arial" w:cs="Arial"/>
          <w:color w:val="222222"/>
          <w:lang w:val="en-US"/>
        </w:rPr>
      </w:pPr>
      <w:r w:rsidRPr="0050298A">
        <w:rPr>
          <w:lang w:val="en-US"/>
        </w:rPr>
        <w:t>Under unified neutral theory, complex ecological interactions are permitted among individuals of an </w:t>
      </w:r>
      <w:hyperlink r:id="rId117" w:tooltip="Ecological community" w:history="1">
        <w:r w:rsidRPr="0050298A">
          <w:rPr>
            <w:lang w:val="en-US"/>
          </w:rPr>
          <w:t>ecological community</w:t>
        </w:r>
      </w:hyperlink>
      <w:r w:rsidRPr="0050298A">
        <w:rPr>
          <w:lang w:val="en-US"/>
        </w:rPr>
        <w:t> (such as competition and cooperation), providing all individuals obey the same rules. Asymmetric phenomena such as </w:t>
      </w:r>
      <w:hyperlink r:id="rId118" w:tooltip="Parasite" w:history="1">
        <w:r w:rsidRPr="0050298A">
          <w:rPr>
            <w:lang w:val="en-US"/>
          </w:rPr>
          <w:t>parasitism</w:t>
        </w:r>
      </w:hyperlink>
      <w:r w:rsidRPr="0050298A">
        <w:rPr>
          <w:lang w:val="en-US"/>
        </w:rPr>
        <w:t> and </w:t>
      </w:r>
      <w:hyperlink r:id="rId119" w:tooltip="Predator" w:history="1">
        <w:r w:rsidRPr="0050298A">
          <w:rPr>
            <w:lang w:val="en-US"/>
          </w:rPr>
          <w:t>predation</w:t>
        </w:r>
      </w:hyperlink>
      <w:r w:rsidRPr="0050298A">
        <w:rPr>
          <w:lang w:val="en-US"/>
        </w:rPr>
        <w:t> are ruled out by the terms of reference; but cooperative strategies such as </w:t>
      </w:r>
      <w:hyperlink r:id="rId120" w:tooltip="Swarming" w:history="1">
        <w:r w:rsidRPr="0050298A">
          <w:rPr>
            <w:lang w:val="en-US"/>
          </w:rPr>
          <w:t>swarming</w:t>
        </w:r>
      </w:hyperlink>
      <w:r w:rsidRPr="0050298A">
        <w:rPr>
          <w:lang w:val="en-US"/>
        </w:rPr>
        <w:t>, and negative interaction such as competing for limited food or light are allowed, so long as all individuals behave the same way. The theory makes predictions that have implications for the management of </w:t>
      </w:r>
      <w:hyperlink r:id="rId121" w:tooltip="Biodiversity" w:history="1">
        <w:r w:rsidRPr="0050298A">
          <w:rPr>
            <w:lang w:val="en-US"/>
          </w:rPr>
          <w:t>biodiversity</w:t>
        </w:r>
      </w:hyperlink>
      <w:r w:rsidRPr="0050298A">
        <w:rPr>
          <w:lang w:val="en-US"/>
        </w:rPr>
        <w:t>, especially the management of rare species. It predicts the existence of a fundamental biodiversity constant, conventionally written </w:t>
      </w:r>
      <w:proofErr w:type="gramStart"/>
      <w:r w:rsidRPr="0050298A">
        <w:rPr>
          <w:lang w:val="en-US"/>
        </w:rPr>
        <w:t>θ, that</w:t>
      </w:r>
      <w:proofErr w:type="gramEnd"/>
      <w:r w:rsidRPr="0050298A">
        <w:rPr>
          <w:lang w:val="en-US"/>
        </w:rPr>
        <w:t xml:space="preserve"> appears to govern species richness on a wide variety of spatial and temporal scales.</w:t>
      </w:r>
    </w:p>
    <w:p w:rsidR="0050298A" w:rsidRDefault="0050298A" w:rsidP="0050298A">
      <w:pPr>
        <w:pStyle w:val="2"/>
      </w:pPr>
      <w:bookmarkStart w:id="54" w:name="_Toc509423888"/>
      <w:proofErr w:type="spellStart"/>
      <w:r w:rsidRPr="0050298A">
        <w:rPr>
          <w:rStyle w:val="mw-headline"/>
          <w:szCs w:val="29"/>
        </w:rPr>
        <w:t>Biogeography</w:t>
      </w:r>
      <w:bookmarkEnd w:id="54"/>
      <w:proofErr w:type="spellEnd"/>
    </w:p>
    <w:p w:rsidR="0050298A" w:rsidRDefault="0050298A" w:rsidP="00EE75D6">
      <w:pPr>
        <w:rPr>
          <w:lang w:val="en-US"/>
        </w:rPr>
      </w:pPr>
      <w:r w:rsidRPr="0050298A">
        <w:rPr>
          <w:lang w:val="en-US"/>
        </w:rPr>
        <w:t xml:space="preserve">Biogeography is most keenly observed on islands, which has led to the development of the </w:t>
      </w:r>
      <w:proofErr w:type="spellStart"/>
      <w:r w:rsidRPr="0050298A">
        <w:rPr>
          <w:lang w:val="en-US"/>
        </w:rPr>
        <w:t>subdiscipline</w:t>
      </w:r>
      <w:proofErr w:type="spellEnd"/>
      <w:r w:rsidRPr="0050298A">
        <w:rPr>
          <w:lang w:val="en-US"/>
        </w:rPr>
        <w:t xml:space="preserve"> of </w:t>
      </w:r>
      <w:hyperlink r:id="rId122" w:tooltip="Island biogeography" w:history="1">
        <w:r w:rsidRPr="0050298A">
          <w:rPr>
            <w:lang w:val="en-US"/>
          </w:rPr>
          <w:t>island biogeography</w:t>
        </w:r>
      </w:hyperlink>
      <w:r w:rsidRPr="0050298A">
        <w:rPr>
          <w:lang w:val="en-US"/>
        </w:rPr>
        <w:t xml:space="preserve">. These habitats are often </w:t>
      </w:r>
      <w:proofErr w:type="gramStart"/>
      <w:r w:rsidRPr="0050298A">
        <w:rPr>
          <w:lang w:val="en-US"/>
        </w:rPr>
        <w:t>a more</w:t>
      </w:r>
      <w:proofErr w:type="gramEnd"/>
      <w:r w:rsidRPr="0050298A">
        <w:rPr>
          <w:lang w:val="en-US"/>
        </w:rPr>
        <w:t xml:space="preserve"> manageable areas of study because they are more condensed than larger ecosystems on the mainland. In 1967, </w:t>
      </w:r>
      <w:r w:rsidR="00173CC0">
        <w:fldChar w:fldCharType="begin"/>
      </w:r>
      <w:r w:rsidR="00173CC0" w:rsidRPr="00A97EB9">
        <w:rPr>
          <w:lang w:val="en-US"/>
          <w:rPrChange w:id="55" w:author="user" w:date="2018-03-22T15:40:00Z">
            <w:rPr/>
          </w:rPrChange>
        </w:rPr>
        <w:instrText>HYPERLINK "https://en.wikipedia.org/wiki/Robert_MacArthur" \o "Robert MacArthur"</w:instrText>
      </w:r>
      <w:r w:rsidR="00173CC0">
        <w:fldChar w:fldCharType="separate"/>
      </w:r>
      <w:r w:rsidRPr="0050298A">
        <w:rPr>
          <w:lang w:val="en-US"/>
        </w:rPr>
        <w:t>Robert MacArthur</w:t>
      </w:r>
      <w:r w:rsidR="00173CC0">
        <w:fldChar w:fldCharType="end"/>
      </w:r>
      <w:r w:rsidRPr="0050298A">
        <w:rPr>
          <w:lang w:val="en-US"/>
        </w:rPr>
        <w:t> and </w:t>
      </w:r>
      <w:r w:rsidR="00173CC0">
        <w:fldChar w:fldCharType="begin"/>
      </w:r>
      <w:r w:rsidR="00173CC0" w:rsidRPr="00A97EB9">
        <w:rPr>
          <w:lang w:val="en-US"/>
          <w:rPrChange w:id="56" w:author="user" w:date="2018-03-22T15:40:00Z">
            <w:rPr/>
          </w:rPrChange>
        </w:rPr>
        <w:instrText>HYPERLINK "https://en.wikipedia.org/wiki/Edward_Osborne_Wilson" \o "Edward Osborne Wilson"</w:instrText>
      </w:r>
      <w:r w:rsidR="00173CC0">
        <w:fldChar w:fldCharType="separate"/>
      </w:r>
      <w:r w:rsidRPr="0050298A">
        <w:rPr>
          <w:lang w:val="en-US"/>
        </w:rPr>
        <w:t>E.O. Wilson</w:t>
      </w:r>
      <w:r w:rsidR="00173CC0">
        <w:fldChar w:fldCharType="end"/>
      </w:r>
      <w:r w:rsidRPr="0050298A">
        <w:rPr>
          <w:lang w:val="en-US"/>
        </w:rPr>
        <w:t> published </w:t>
      </w:r>
      <w:r w:rsidR="00173CC0">
        <w:fldChar w:fldCharType="begin"/>
      </w:r>
      <w:r w:rsidR="00173CC0" w:rsidRPr="00A97EB9">
        <w:rPr>
          <w:lang w:val="en-US"/>
          <w:rPrChange w:id="57" w:author="user" w:date="2018-03-22T15:40:00Z">
            <w:rPr/>
          </w:rPrChange>
        </w:rPr>
        <w:instrText>HYPERLINK "https://en.wikipedia.org/wiki/The_Theory_of_Island_Biogeography" \o "The Theory of Island Biogeography"</w:instrText>
      </w:r>
      <w:r w:rsidR="00173CC0">
        <w:fldChar w:fldCharType="separate"/>
      </w:r>
      <w:r w:rsidRPr="0050298A">
        <w:rPr>
          <w:lang w:val="en-US"/>
        </w:rPr>
        <w:t>The Theory of Island Biogeography</w:t>
      </w:r>
      <w:r w:rsidR="00173CC0">
        <w:fldChar w:fldCharType="end"/>
      </w:r>
      <w:r w:rsidRPr="0050298A">
        <w:rPr>
          <w:lang w:val="en-US"/>
        </w:rPr>
        <w:t>. This showed that the species richness in an area could be predicted in terms of factors such as habitat area, immigration rate and extinction rate.</w:t>
      </w:r>
      <w:r w:rsidR="00173CC0">
        <w:fldChar w:fldCharType="begin"/>
      </w:r>
      <w:r w:rsidR="00173CC0" w:rsidRPr="00A97EB9">
        <w:rPr>
          <w:lang w:val="en-US"/>
          <w:rPrChange w:id="58" w:author="user" w:date="2018-03-22T15:40:00Z">
            <w:rPr/>
          </w:rPrChange>
        </w:rPr>
        <w:instrText>HYPERLINK "https://en.wikipedia.org/wiki/Theoretical_ecology" \l "cite_note-36"</w:instrText>
      </w:r>
      <w:r w:rsidR="00173CC0">
        <w:fldChar w:fldCharType="separate"/>
      </w:r>
      <w:r w:rsidRPr="0050298A">
        <w:rPr>
          <w:lang w:val="en-US"/>
        </w:rPr>
        <w:t>[36]</w:t>
      </w:r>
      <w:r w:rsidR="00173CC0">
        <w:fldChar w:fldCharType="end"/>
      </w:r>
      <w:r w:rsidRPr="0050298A">
        <w:rPr>
          <w:lang w:val="en-US"/>
        </w:rPr>
        <w:t> The theory is considered one of the fundamentals of ecological theory.</w:t>
      </w:r>
      <w:r w:rsidR="00173CC0">
        <w:fldChar w:fldCharType="begin"/>
      </w:r>
      <w:r w:rsidR="00173CC0" w:rsidRPr="00A97EB9">
        <w:rPr>
          <w:lang w:val="en-US"/>
          <w:rPrChange w:id="59" w:author="user" w:date="2018-03-22T15:40:00Z">
            <w:rPr/>
          </w:rPrChange>
        </w:rPr>
        <w:instrText>HYPERLINK "https://en.wikipedia.org/wiki/Theoretical_ecology" \l "cite_note-Wiens04-37"</w:instrText>
      </w:r>
      <w:r w:rsidR="00173CC0">
        <w:fldChar w:fldCharType="separate"/>
      </w:r>
      <w:r w:rsidRPr="0050298A">
        <w:rPr>
          <w:lang w:val="en-US"/>
        </w:rPr>
        <w:t>[37]</w:t>
      </w:r>
      <w:r w:rsidR="00173CC0">
        <w:fldChar w:fldCharType="end"/>
      </w:r>
      <w:r w:rsidRPr="0050298A">
        <w:rPr>
          <w:lang w:val="en-US"/>
        </w:rPr>
        <w:t> The application of island biogeography theory to </w:t>
      </w:r>
      <w:r w:rsidR="00173CC0">
        <w:fldChar w:fldCharType="begin"/>
      </w:r>
      <w:r w:rsidR="00173CC0" w:rsidRPr="00A97EB9">
        <w:rPr>
          <w:lang w:val="en-US"/>
          <w:rPrChange w:id="60" w:author="user" w:date="2018-03-22T15:40:00Z">
            <w:rPr/>
          </w:rPrChange>
        </w:rPr>
        <w:instrText>HYPERLINK "https://en.wikipedia.org/wiki/Habitat_fragmentation" \o "Habitat fragmentation"</w:instrText>
      </w:r>
      <w:r w:rsidR="00173CC0">
        <w:fldChar w:fldCharType="separate"/>
      </w:r>
      <w:r w:rsidRPr="0050298A">
        <w:rPr>
          <w:lang w:val="en-US"/>
        </w:rPr>
        <w:t>habitat fragments</w:t>
      </w:r>
      <w:r w:rsidR="00173CC0">
        <w:fldChar w:fldCharType="end"/>
      </w:r>
      <w:r w:rsidRPr="0050298A">
        <w:rPr>
          <w:lang w:val="en-US"/>
        </w:rPr>
        <w:t> spurred the development of the fields of </w:t>
      </w:r>
      <w:r w:rsidR="00173CC0">
        <w:fldChar w:fldCharType="begin"/>
      </w:r>
      <w:r w:rsidR="00173CC0" w:rsidRPr="00A97EB9">
        <w:rPr>
          <w:lang w:val="en-US"/>
          <w:rPrChange w:id="61" w:author="user" w:date="2018-03-22T15:40:00Z">
            <w:rPr/>
          </w:rPrChange>
        </w:rPr>
        <w:instrText>HYPERLINK "https://en.wikipedia.org/wiki/Conservation_biology" \o "Conservation biology"</w:instrText>
      </w:r>
      <w:r w:rsidR="00173CC0">
        <w:fldChar w:fldCharType="separate"/>
      </w:r>
      <w:r w:rsidRPr="0050298A">
        <w:rPr>
          <w:lang w:val="en-US"/>
        </w:rPr>
        <w:t>conservation biology</w:t>
      </w:r>
      <w:r w:rsidR="00173CC0">
        <w:fldChar w:fldCharType="end"/>
      </w:r>
      <w:r w:rsidRPr="0050298A">
        <w:rPr>
          <w:lang w:val="en-US"/>
        </w:rPr>
        <w:t> and </w:t>
      </w:r>
      <w:r w:rsidR="00173CC0">
        <w:fldChar w:fldCharType="begin"/>
      </w:r>
      <w:r w:rsidR="00173CC0" w:rsidRPr="00A97EB9">
        <w:rPr>
          <w:lang w:val="en-US"/>
          <w:rPrChange w:id="62" w:author="user" w:date="2018-03-22T15:40:00Z">
            <w:rPr/>
          </w:rPrChange>
        </w:rPr>
        <w:instrText>HYPERLINK "https://en.wikipedia.org/wiki/Landscape_ecology" \o "Landscape ecology"</w:instrText>
      </w:r>
      <w:r w:rsidR="00173CC0">
        <w:fldChar w:fldCharType="separate"/>
      </w:r>
      <w:r w:rsidRPr="0050298A">
        <w:rPr>
          <w:lang w:val="en-US"/>
        </w:rPr>
        <w:t>landscape ecology</w:t>
      </w:r>
      <w:r w:rsidR="00173CC0">
        <w:fldChar w:fldCharType="end"/>
      </w:r>
      <w:r w:rsidRPr="0050298A">
        <w:rPr>
          <w:lang w:val="en-US"/>
        </w:rPr>
        <w:t>.</w:t>
      </w:r>
      <w:r w:rsidR="00173CC0">
        <w:fldChar w:fldCharType="begin"/>
      </w:r>
      <w:r w:rsidR="00173CC0" w:rsidRPr="00A97EB9">
        <w:rPr>
          <w:lang w:val="en-US"/>
          <w:rPrChange w:id="63" w:author="user" w:date="2018-03-22T15:40:00Z">
            <w:rPr/>
          </w:rPrChange>
        </w:rPr>
        <w:instrText>HYPERLINK "https://en.wikipedia.org/wiki/Theoretical_ecology" \l "cite_note-38"</w:instrText>
      </w:r>
      <w:r w:rsidR="00173CC0">
        <w:fldChar w:fldCharType="separate"/>
      </w:r>
      <w:r w:rsidRPr="0050298A">
        <w:rPr>
          <w:lang w:val="en-US"/>
        </w:rPr>
        <w:t>[38]</w:t>
      </w:r>
      <w:r w:rsidR="00173CC0">
        <w:fldChar w:fldCharType="end"/>
      </w:r>
    </w:p>
    <w:p w:rsidR="0050298A" w:rsidRDefault="0050298A" w:rsidP="0050298A">
      <w:pPr>
        <w:pStyle w:val="2"/>
        <w:rPr>
          <w:rStyle w:val="mw-headline"/>
          <w:lang w:val="en-US"/>
        </w:rPr>
      </w:pPr>
      <w:bookmarkStart w:id="64" w:name="_Toc509423889"/>
      <w:proofErr w:type="spellStart"/>
      <w:r w:rsidRPr="0050298A">
        <w:rPr>
          <w:rStyle w:val="mw-headline"/>
        </w:rPr>
        <w:t>Ecos</w:t>
      </w:r>
      <w:r w:rsidRPr="0050298A">
        <w:t>y</w:t>
      </w:r>
      <w:r w:rsidRPr="0050298A">
        <w:rPr>
          <w:rStyle w:val="mw-headline"/>
        </w:rPr>
        <w:t>stem</w:t>
      </w:r>
      <w:proofErr w:type="spellEnd"/>
      <w:r>
        <w:rPr>
          <w:rStyle w:val="mw-headline"/>
          <w:rFonts w:ascii="Georgia" w:hAnsi="Georgia"/>
          <w:b w:val="0"/>
          <w:bCs w:val="0"/>
          <w:color w:val="000000"/>
        </w:rPr>
        <w:t xml:space="preserve"> </w:t>
      </w:r>
      <w:proofErr w:type="spellStart"/>
      <w:r w:rsidRPr="0050298A">
        <w:rPr>
          <w:rStyle w:val="mw-headline"/>
        </w:rPr>
        <w:t>ecology</w:t>
      </w:r>
      <w:bookmarkEnd w:id="64"/>
      <w:proofErr w:type="spellEnd"/>
    </w:p>
    <w:p w:rsidR="0050298A" w:rsidRPr="0050298A" w:rsidRDefault="0050298A" w:rsidP="00EE75D6">
      <w:pPr>
        <w:rPr>
          <w:lang w:val="en-US"/>
        </w:rPr>
      </w:pPr>
      <w:r w:rsidRPr="0050298A">
        <w:rPr>
          <w:lang w:val="en-US"/>
        </w:rPr>
        <w:t>Introducing new elements, whether </w:t>
      </w:r>
      <w:hyperlink r:id="rId123" w:tooltip="Biotic component" w:history="1">
        <w:r w:rsidRPr="0050298A">
          <w:rPr>
            <w:lang w:val="en-US"/>
          </w:rPr>
          <w:t>biotic</w:t>
        </w:r>
      </w:hyperlink>
      <w:r w:rsidRPr="0050298A">
        <w:rPr>
          <w:lang w:val="en-US"/>
        </w:rPr>
        <w:t> or </w:t>
      </w:r>
      <w:proofErr w:type="spellStart"/>
      <w:r w:rsidR="00173CC0" w:rsidRPr="0050298A">
        <w:rPr>
          <w:lang w:val="en-US"/>
        </w:rPr>
        <w:fldChar w:fldCharType="begin"/>
      </w:r>
      <w:r w:rsidRPr="0050298A">
        <w:rPr>
          <w:lang w:val="en-US"/>
        </w:rPr>
        <w:instrText xml:space="preserve"> HYPERLINK "https://en.wikipedia.org/wiki/Abiotic" \o "Abiotic" </w:instrText>
      </w:r>
      <w:r w:rsidR="00173CC0" w:rsidRPr="0050298A">
        <w:rPr>
          <w:lang w:val="en-US"/>
        </w:rPr>
        <w:fldChar w:fldCharType="separate"/>
      </w:r>
      <w:r w:rsidRPr="0050298A">
        <w:rPr>
          <w:lang w:val="en-US"/>
        </w:rPr>
        <w:t>abiotic</w:t>
      </w:r>
      <w:proofErr w:type="spellEnd"/>
      <w:r w:rsidR="00173CC0" w:rsidRPr="0050298A">
        <w:rPr>
          <w:lang w:val="en-US"/>
        </w:rPr>
        <w:fldChar w:fldCharType="end"/>
      </w:r>
      <w:r w:rsidRPr="0050298A">
        <w:rPr>
          <w:lang w:val="en-US"/>
        </w:rPr>
        <w:t>, into </w:t>
      </w:r>
      <w:hyperlink r:id="rId124" w:tooltip="Ecosystem" w:history="1">
        <w:r w:rsidRPr="0050298A">
          <w:rPr>
            <w:lang w:val="en-US"/>
          </w:rPr>
          <w:t>ecosystems</w:t>
        </w:r>
      </w:hyperlink>
      <w:r w:rsidRPr="0050298A">
        <w:rPr>
          <w:lang w:val="en-US"/>
        </w:rPr>
        <w:t> can be disruptive. In some cases, it leads to </w:t>
      </w:r>
      <w:hyperlink r:id="rId125" w:tooltip="Ecological collapse" w:history="1">
        <w:r w:rsidRPr="0050298A">
          <w:rPr>
            <w:lang w:val="en-US"/>
          </w:rPr>
          <w:t>ecological collapse</w:t>
        </w:r>
      </w:hyperlink>
      <w:r w:rsidRPr="0050298A">
        <w:rPr>
          <w:lang w:val="en-US"/>
        </w:rPr>
        <w:t>, </w:t>
      </w:r>
      <w:proofErr w:type="spellStart"/>
      <w:r w:rsidR="00173CC0" w:rsidRPr="0050298A">
        <w:rPr>
          <w:lang w:val="en-US"/>
        </w:rPr>
        <w:fldChar w:fldCharType="begin"/>
      </w:r>
      <w:r w:rsidRPr="0050298A">
        <w:rPr>
          <w:lang w:val="en-US"/>
        </w:rPr>
        <w:instrText xml:space="preserve"> HYPERLINK "https://en.wikipedia.org/wiki/Trophic_cascade" \o "Trophic cascade" </w:instrText>
      </w:r>
      <w:r w:rsidR="00173CC0" w:rsidRPr="0050298A">
        <w:rPr>
          <w:lang w:val="en-US"/>
        </w:rPr>
        <w:fldChar w:fldCharType="separate"/>
      </w:r>
      <w:r w:rsidRPr="0050298A">
        <w:rPr>
          <w:lang w:val="en-US"/>
        </w:rPr>
        <w:t>trophic</w:t>
      </w:r>
      <w:proofErr w:type="spellEnd"/>
      <w:r w:rsidRPr="0050298A">
        <w:rPr>
          <w:lang w:val="en-US"/>
        </w:rPr>
        <w:t xml:space="preserve"> cascades</w:t>
      </w:r>
      <w:r w:rsidR="00173CC0" w:rsidRPr="0050298A">
        <w:rPr>
          <w:lang w:val="en-US"/>
        </w:rPr>
        <w:fldChar w:fldCharType="end"/>
      </w:r>
      <w:r w:rsidRPr="0050298A">
        <w:rPr>
          <w:lang w:val="en-US"/>
        </w:rPr>
        <w:t> and the death of many species within the ecosystem. The abstract notion of </w:t>
      </w:r>
      <w:hyperlink r:id="rId126" w:tooltip="Ecological health" w:history="1">
        <w:r w:rsidRPr="0050298A">
          <w:rPr>
            <w:lang w:val="en-US"/>
          </w:rPr>
          <w:t>ecological health</w:t>
        </w:r>
      </w:hyperlink>
      <w:r w:rsidRPr="0050298A">
        <w:rPr>
          <w:lang w:val="en-US"/>
        </w:rPr>
        <w:t xml:space="preserve"> attempts to measure the robustness and recovery capacity for an ecosystem; i.e. how far the ecosystem is away from its steady state. Often, however, </w:t>
      </w:r>
      <w:r w:rsidRPr="0050298A">
        <w:rPr>
          <w:lang w:val="en-US"/>
        </w:rPr>
        <w:lastRenderedPageBreak/>
        <w:t xml:space="preserve">ecosystems rebound from a disruptive agent. The difference between collapse </w:t>
      </w:r>
      <w:proofErr w:type="gramStart"/>
      <w:r w:rsidRPr="0050298A">
        <w:rPr>
          <w:lang w:val="en-US"/>
        </w:rPr>
        <w:t>or</w:t>
      </w:r>
      <w:proofErr w:type="gramEnd"/>
      <w:r w:rsidRPr="0050298A">
        <w:rPr>
          <w:lang w:val="en-US"/>
        </w:rPr>
        <w:t xml:space="preserve"> rebound depends on the </w:t>
      </w:r>
      <w:hyperlink r:id="rId127" w:tooltip="Toxicity" w:history="1">
        <w:r w:rsidRPr="0050298A">
          <w:rPr>
            <w:lang w:val="en-US"/>
          </w:rPr>
          <w:t>toxicity</w:t>
        </w:r>
      </w:hyperlink>
      <w:r w:rsidRPr="0050298A">
        <w:rPr>
          <w:lang w:val="en-US"/>
        </w:rPr>
        <w:t> of the introduced element and the </w:t>
      </w:r>
      <w:hyperlink r:id="rId128" w:tooltip="Resilience (ecology)" w:history="1">
        <w:r w:rsidRPr="0050298A">
          <w:rPr>
            <w:lang w:val="en-US"/>
          </w:rPr>
          <w:t>resiliency</w:t>
        </w:r>
      </w:hyperlink>
      <w:r w:rsidRPr="0050298A">
        <w:rPr>
          <w:lang w:val="en-US"/>
        </w:rPr>
        <w:t> of the original ecosystem.</w:t>
      </w:r>
    </w:p>
    <w:p w:rsidR="005E7BE8" w:rsidRDefault="0050298A" w:rsidP="00EE75D6">
      <w:pPr>
        <w:rPr>
          <w:lang w:val="en-US"/>
        </w:rPr>
        <w:sectPr w:rsidR="005E7BE8" w:rsidSect="000E20E5">
          <w:pgSz w:w="11906" w:h="16838"/>
          <w:pgMar w:top="1418" w:right="1418" w:bottom="1418" w:left="1418" w:header="709" w:footer="709" w:gutter="0"/>
          <w:cols w:space="708"/>
          <w:docGrid w:linePitch="360"/>
        </w:sectPr>
      </w:pPr>
      <w:r w:rsidRPr="0050298A">
        <w:rPr>
          <w:lang w:val="en-US"/>
        </w:rPr>
        <w:t>If ecosystems are governed primarily by </w:t>
      </w:r>
      <w:hyperlink r:id="rId129" w:tooltip="Stochastic" w:history="1">
        <w:r w:rsidRPr="0050298A">
          <w:rPr>
            <w:lang w:val="en-US"/>
          </w:rPr>
          <w:t>stochastic</w:t>
        </w:r>
      </w:hyperlink>
      <w:r w:rsidRPr="0050298A">
        <w:rPr>
          <w:lang w:val="en-US"/>
        </w:rPr>
        <w:t> processes, through which its subsequent state would be determined by both predictable and random actions, they may be more resilient to sudden change than each species individually. In the absence of a </w:t>
      </w:r>
      <w:hyperlink r:id="rId130" w:tooltip="Balance of nature" w:history="1">
        <w:r w:rsidRPr="0050298A">
          <w:rPr>
            <w:lang w:val="en-US"/>
          </w:rPr>
          <w:t>balance of nature</w:t>
        </w:r>
      </w:hyperlink>
      <w:r w:rsidRPr="0050298A">
        <w:rPr>
          <w:lang w:val="en-US"/>
        </w:rPr>
        <w:t>, the species composition of ecosystems would undergo shifts that would depend on the nature of the change, but entire ecological collapse would probably be infrequent events. In 1997, </w:t>
      </w:r>
      <w:hyperlink r:id="rId131" w:tooltip="Robert Ulanowicz" w:history="1">
        <w:r w:rsidRPr="0050298A">
          <w:rPr>
            <w:lang w:val="en-US"/>
          </w:rPr>
          <w:t xml:space="preserve">Robert </w:t>
        </w:r>
        <w:proofErr w:type="spellStart"/>
        <w:r w:rsidRPr="0050298A">
          <w:rPr>
            <w:lang w:val="en-US"/>
          </w:rPr>
          <w:t>Ulanowicz</w:t>
        </w:r>
        <w:proofErr w:type="spellEnd"/>
      </w:hyperlink>
      <w:r w:rsidRPr="0050298A">
        <w:rPr>
          <w:lang w:val="en-US"/>
        </w:rPr>
        <w:t> used </w:t>
      </w:r>
      <w:hyperlink r:id="rId132" w:tooltip="Information theory" w:history="1">
        <w:r w:rsidRPr="0050298A">
          <w:rPr>
            <w:lang w:val="en-US"/>
          </w:rPr>
          <w:t>information theory</w:t>
        </w:r>
      </w:hyperlink>
      <w:r w:rsidRPr="0050298A">
        <w:rPr>
          <w:lang w:val="en-US"/>
        </w:rPr>
        <w:t> tools to describe the structure of ecosystems, emphasizing </w:t>
      </w:r>
      <w:hyperlink r:id="rId133" w:tooltip="Mutual information" w:history="1">
        <w:r w:rsidRPr="0050298A">
          <w:rPr>
            <w:lang w:val="en-US"/>
          </w:rPr>
          <w:t>mutual information</w:t>
        </w:r>
      </w:hyperlink>
      <w:r w:rsidRPr="0050298A">
        <w:rPr>
          <w:lang w:val="en-US"/>
        </w:rPr>
        <w:t xml:space="preserve"> (correlations) in studied systems. Drawing on this methodology and prior observations of complex ecosystems, </w:t>
      </w:r>
      <w:proofErr w:type="spellStart"/>
      <w:r w:rsidRPr="0050298A">
        <w:rPr>
          <w:lang w:val="en-US"/>
        </w:rPr>
        <w:t>Ulanowicz</w:t>
      </w:r>
      <w:proofErr w:type="spellEnd"/>
      <w:r w:rsidRPr="0050298A">
        <w:rPr>
          <w:lang w:val="en-US"/>
        </w:rPr>
        <w:t xml:space="preserve"> depicts approaches to determining the stress levels on ecosystems and predicting system reactions to defined types of alteration in their settings (such as increased or reduced energy flow, and </w:t>
      </w:r>
      <w:proofErr w:type="spellStart"/>
      <w:r w:rsidR="00173CC0" w:rsidRPr="0050298A">
        <w:rPr>
          <w:lang w:val="en-US"/>
        </w:rPr>
        <w:fldChar w:fldCharType="begin"/>
      </w:r>
      <w:r w:rsidRPr="0050298A">
        <w:rPr>
          <w:lang w:val="en-US"/>
        </w:rPr>
        <w:instrText xml:space="preserve"> HYPERLINK "https://en.wikipedia.org/wiki/Eutrophication" \o "Eutrophication" </w:instrText>
      </w:r>
      <w:r w:rsidR="00173CC0" w:rsidRPr="0050298A">
        <w:rPr>
          <w:lang w:val="en-US"/>
        </w:rPr>
        <w:fldChar w:fldCharType="separate"/>
      </w:r>
      <w:r w:rsidRPr="0050298A">
        <w:rPr>
          <w:lang w:val="en-US"/>
        </w:rPr>
        <w:t>eutrophication</w:t>
      </w:r>
      <w:proofErr w:type="spellEnd"/>
      <w:r w:rsidR="00173CC0" w:rsidRPr="0050298A">
        <w:rPr>
          <w:lang w:val="en-US"/>
        </w:rPr>
        <w:fldChar w:fldCharType="end"/>
      </w:r>
      <w:r w:rsidRPr="0050298A">
        <w:rPr>
          <w:lang w:val="en-US"/>
        </w:rPr>
        <w:t>.</w:t>
      </w:r>
      <w:hyperlink r:id="rId134" w:anchor="cite_note-47" w:history="1">
        <w:r w:rsidRPr="0050298A">
          <w:rPr>
            <w:lang w:val="en-US"/>
          </w:rPr>
          <w:t>[47]</w:t>
        </w:r>
      </w:hyperlink>
    </w:p>
    <w:p w:rsidR="00366B45" w:rsidRDefault="005E7BE8" w:rsidP="005E7BE8">
      <w:pPr>
        <w:pStyle w:val="1"/>
      </w:pPr>
      <w:bookmarkStart w:id="65" w:name="_Toc509423890"/>
      <w:r>
        <w:lastRenderedPageBreak/>
        <w:t>Η οικογένειά μου</w:t>
      </w:r>
      <w:bookmarkEnd w:id="65"/>
    </w:p>
    <w:p w:rsidR="005E7BE8" w:rsidRPr="005E7BE8" w:rsidRDefault="005E7BE8" w:rsidP="005E7BE8">
      <w:r>
        <w:rPr>
          <w:noProof/>
          <w:lang w:eastAsia="el-GR"/>
        </w:rPr>
        <w:drawing>
          <wp:inline distT="0" distB="0" distL="0" distR="0">
            <wp:extent cx="5486400" cy="3200400"/>
            <wp:effectExtent l="19050" t="0" r="1905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5" r:lo="rId136" r:qs="rId137" r:cs="rId138"/>
              </a:graphicData>
            </a:graphic>
          </wp:inline>
        </w:drawing>
      </w:r>
    </w:p>
    <w:sectPr w:rsidR="005E7BE8" w:rsidRPr="005E7BE8" w:rsidSect="000E20E5">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43E" w:rsidRDefault="00C1143E" w:rsidP="004338A7">
      <w:pPr>
        <w:spacing w:before="0" w:after="0" w:line="240" w:lineRule="auto"/>
      </w:pPr>
      <w:r>
        <w:separator/>
      </w:r>
    </w:p>
  </w:endnote>
  <w:endnote w:type="continuationSeparator" w:id="0">
    <w:p w:rsidR="00C1143E" w:rsidRDefault="00C1143E" w:rsidP="004338A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680"/>
      <w:docPartObj>
        <w:docPartGallery w:val="Page Numbers (Bottom of Page)"/>
        <w:docPartUnique/>
      </w:docPartObj>
    </w:sdtPr>
    <w:sdtContent>
      <w:p w:rsidR="00BA7E83" w:rsidRDefault="00173CC0">
        <w:pPr>
          <w:pStyle w:val="a4"/>
          <w:jc w:val="center"/>
        </w:pPr>
        <w:fldSimple w:instr=" PAGE   \* MERGEFORMAT ">
          <w:r w:rsidR="00A97EB9">
            <w:rPr>
              <w:noProof/>
            </w:rPr>
            <w:t>1-3</w:t>
          </w:r>
        </w:fldSimple>
      </w:p>
    </w:sdtContent>
  </w:sdt>
  <w:p w:rsidR="00BA7E83" w:rsidRPr="00BA7E83" w:rsidRDefault="00BA7E83">
    <w:pPr>
      <w:pStyle w:val="a4"/>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E83" w:rsidRDefault="00173CC0">
    <w:pPr>
      <w:pStyle w:val="a4"/>
    </w:pPr>
    <w:fldSimple w:instr=" STYLEREF  &quot;Επικεφαλίδα 1&quot; \n  \* MERGEFORMAT ">
      <w:r w:rsidR="00A97EB9">
        <w:rPr>
          <w:noProof/>
        </w:rPr>
        <w:t>1</w:t>
      </w:r>
    </w:fldSimple>
    <w:fldSimple w:instr=" NUMPAGES  \# &quot;0&quot; \* Arabic  \* MERGEFORMAT ">
      <w:r w:rsidR="00A97EB9">
        <w:rPr>
          <w:noProof/>
        </w:rPr>
        <w:t>13</w:t>
      </w:r>
    </w:fldSimple>
    <w:r>
      <w:fldChar w:fldCharType="begin"/>
    </w:r>
    <w:r w:rsidR="00BA7E83">
      <w:instrText xml:space="preserve"> AUTONUM  \* Arabic \s - </w:instrText>
    </w:r>
    <w:r>
      <w:fldChar w:fldCharType="end"/>
    </w:r>
    <w:fldSimple w:instr=" PAGE   \* MERGEFORMAT ">
      <w:r w:rsidR="00A97EB9">
        <w:rPr>
          <w:noProof/>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683"/>
      <w:docPartObj>
        <w:docPartGallery w:val="Page Numbers (Bottom of Page)"/>
        <w:docPartUnique/>
      </w:docPartObj>
    </w:sdtPr>
    <w:sdtContent>
      <w:p w:rsidR="00BA7E83" w:rsidRDefault="00173CC0">
        <w:pPr>
          <w:pStyle w:val="a4"/>
          <w:jc w:val="center"/>
        </w:pPr>
        <w:fldSimple w:instr=" STYLEREF  &quot;Επικεφαλίδα 1&quot; \n  \* MERGEFORMAT ">
          <w:r w:rsidR="00A97EB9">
            <w:rPr>
              <w:noProof/>
            </w:rPr>
            <w:t>2</w:t>
          </w:r>
        </w:fldSimple>
        <w:r w:rsidR="00397899">
          <w:rPr>
            <w:lang w:val="en-US"/>
          </w:rPr>
          <w:t>-</w:t>
        </w:r>
        <w:fldSimple w:instr=" PAGE   \* MERGEFORMAT ">
          <w:r w:rsidR="00A97EB9">
            <w:rPr>
              <w:noProof/>
            </w:rPr>
            <w:t>5</w:t>
          </w:r>
        </w:fldSimple>
      </w:p>
    </w:sdtContent>
  </w:sdt>
  <w:p w:rsidR="00BA7E83" w:rsidRPr="00BA7E83" w:rsidRDefault="00BA7E83">
    <w:pPr>
      <w:pStyle w:val="a4"/>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43E" w:rsidRDefault="00C1143E" w:rsidP="004338A7">
      <w:pPr>
        <w:spacing w:before="0" w:after="0" w:line="240" w:lineRule="auto"/>
      </w:pPr>
      <w:r>
        <w:separator/>
      </w:r>
    </w:p>
  </w:footnote>
  <w:footnote w:type="continuationSeparator" w:id="0">
    <w:p w:rsidR="00C1143E" w:rsidRDefault="00C1143E" w:rsidP="004338A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E83" w:rsidRDefault="00173CC0">
    <w:pPr>
      <w:pStyle w:val="a3"/>
    </w:pPr>
    <w:fldSimple w:instr=" STYLEREF  &quot;Επικεφαλίδα 1&quot; \n  \* MERGEFORMAT ">
      <w:r w:rsidR="00A97EB9">
        <w:rPr>
          <w:noProof/>
        </w:rPr>
        <w:t>1</w:t>
      </w:r>
    </w:fldSimple>
    <w:fldSimple w:instr=" STYLEREF  &quot;Επικεφαλίδα 1&quot;  \* MERGEFORMAT ">
      <w:r w:rsidR="00A97EB9">
        <w:rPr>
          <w:noProof/>
        </w:rPr>
        <w:t>Ecology</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E0107"/>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trackRevisions/>
  <w:defaultTabStop w:val="720"/>
  <w:drawingGridHorizontalSpacing w:val="110"/>
  <w:displayHorizontalDrawingGridEvery w:val="2"/>
  <w:characterSpacingControl w:val="doNotCompress"/>
  <w:hdrShapeDefaults>
    <o:shapedefaults v:ext="edit" spidmax="9218">
      <o:colormenu v:ext="edit" fillcolor="none [663]"/>
    </o:shapedefaults>
  </w:hdrShapeDefaults>
  <w:footnotePr>
    <w:footnote w:id="-1"/>
    <w:footnote w:id="0"/>
  </w:footnotePr>
  <w:endnotePr>
    <w:endnote w:id="-1"/>
    <w:endnote w:id="0"/>
  </w:endnotePr>
  <w:compat/>
  <w:rsids>
    <w:rsidRoot w:val="00366B45"/>
    <w:rsid w:val="000A5001"/>
    <w:rsid w:val="000E20E5"/>
    <w:rsid w:val="00173CC0"/>
    <w:rsid w:val="002C12AF"/>
    <w:rsid w:val="00366B45"/>
    <w:rsid w:val="00397899"/>
    <w:rsid w:val="004338A7"/>
    <w:rsid w:val="004A552D"/>
    <w:rsid w:val="004C61F3"/>
    <w:rsid w:val="0050298A"/>
    <w:rsid w:val="00557F31"/>
    <w:rsid w:val="005A6D49"/>
    <w:rsid w:val="005E7BE8"/>
    <w:rsid w:val="006345B4"/>
    <w:rsid w:val="006B6D61"/>
    <w:rsid w:val="00707088"/>
    <w:rsid w:val="007E190C"/>
    <w:rsid w:val="0084054A"/>
    <w:rsid w:val="008B48AC"/>
    <w:rsid w:val="00986DF9"/>
    <w:rsid w:val="00A97EB9"/>
    <w:rsid w:val="00BA7E83"/>
    <w:rsid w:val="00C1143E"/>
    <w:rsid w:val="00C13F4F"/>
    <w:rsid w:val="00EE75D6"/>
    <w:rsid w:val="00FF18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66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5D6"/>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EE75D6"/>
    <w:pPr>
      <w:keepNext/>
      <w:keepLines/>
      <w:numPr>
        <w:numId w:val="1"/>
      </w:numPr>
      <w:spacing w:before="480" w:after="380"/>
      <w:ind w:left="431" w:hanging="431"/>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366B45"/>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366B45"/>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366B4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366B4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366B4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366B4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366B4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semiHidden/>
    <w:unhideWhenUsed/>
    <w:qFormat/>
    <w:rsid w:val="00366B4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E75D6"/>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366B45"/>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semiHidden/>
    <w:rsid w:val="00366B45"/>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semiHidden/>
    <w:rsid w:val="00366B45"/>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semiHidden/>
    <w:rsid w:val="00366B45"/>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semiHidden/>
    <w:rsid w:val="00366B45"/>
    <w:rPr>
      <w:rFonts w:asciiTheme="majorHAnsi" w:eastAsiaTheme="majorEastAsia" w:hAnsiTheme="majorHAnsi" w:cstheme="majorBidi"/>
      <w:i/>
      <w:iCs/>
      <w:color w:val="243F60" w:themeColor="accent1" w:themeShade="7F"/>
    </w:rPr>
  </w:style>
  <w:style w:type="character" w:customStyle="1" w:styleId="7Char">
    <w:name w:val="Επικεφαλίδα 7 Char"/>
    <w:basedOn w:val="a0"/>
    <w:link w:val="7"/>
    <w:uiPriority w:val="9"/>
    <w:semiHidden/>
    <w:rsid w:val="00366B45"/>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366B45"/>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uiPriority w:val="9"/>
    <w:semiHidden/>
    <w:rsid w:val="00366B45"/>
    <w:rPr>
      <w:rFonts w:asciiTheme="majorHAnsi" w:eastAsiaTheme="majorEastAsia" w:hAnsiTheme="majorHAnsi" w:cstheme="majorBidi"/>
      <w:i/>
      <w:iCs/>
      <w:color w:val="404040" w:themeColor="text1" w:themeTint="BF"/>
      <w:sz w:val="20"/>
      <w:szCs w:val="20"/>
    </w:rPr>
  </w:style>
  <w:style w:type="paragraph" w:styleId="Web">
    <w:name w:val="Normal (Web)"/>
    <w:basedOn w:val="a"/>
    <w:uiPriority w:val="99"/>
    <w:unhideWhenUsed/>
    <w:rsid w:val="00366B45"/>
    <w:pPr>
      <w:spacing w:before="100" w:beforeAutospacing="1" w:after="100" w:afterAutospacing="1" w:line="240" w:lineRule="auto"/>
    </w:pPr>
    <w:rPr>
      <w:rFonts w:eastAsia="Times New Roman" w:cs="Times New Roman"/>
      <w:sz w:val="24"/>
      <w:szCs w:val="24"/>
      <w:lang w:eastAsia="el-GR"/>
    </w:rPr>
  </w:style>
  <w:style w:type="character" w:styleId="-">
    <w:name w:val="Hyperlink"/>
    <w:basedOn w:val="a0"/>
    <w:uiPriority w:val="99"/>
    <w:unhideWhenUsed/>
    <w:rsid w:val="00366B45"/>
    <w:rPr>
      <w:color w:val="0000FF"/>
      <w:u w:val="single"/>
    </w:rPr>
  </w:style>
  <w:style w:type="character" w:customStyle="1" w:styleId="mw-headline">
    <w:name w:val="mw-headline"/>
    <w:basedOn w:val="a0"/>
    <w:rsid w:val="00366B45"/>
  </w:style>
  <w:style w:type="paragraph" w:styleId="a3">
    <w:name w:val="header"/>
    <w:basedOn w:val="a"/>
    <w:link w:val="Char"/>
    <w:uiPriority w:val="99"/>
    <w:semiHidden/>
    <w:unhideWhenUsed/>
    <w:rsid w:val="004338A7"/>
    <w:pPr>
      <w:tabs>
        <w:tab w:val="center" w:pos="4153"/>
        <w:tab w:val="right" w:pos="8306"/>
      </w:tabs>
      <w:spacing w:before="0" w:after="0" w:line="240" w:lineRule="auto"/>
    </w:pPr>
  </w:style>
  <w:style w:type="character" w:customStyle="1" w:styleId="Char">
    <w:name w:val="Κεφαλίδα Char"/>
    <w:basedOn w:val="a0"/>
    <w:link w:val="a3"/>
    <w:uiPriority w:val="99"/>
    <w:semiHidden/>
    <w:rsid w:val="004338A7"/>
    <w:rPr>
      <w:rFonts w:ascii="Times New Roman" w:hAnsi="Times New Roman"/>
    </w:rPr>
  </w:style>
  <w:style w:type="paragraph" w:styleId="a4">
    <w:name w:val="footer"/>
    <w:basedOn w:val="a"/>
    <w:link w:val="Char0"/>
    <w:uiPriority w:val="99"/>
    <w:unhideWhenUsed/>
    <w:rsid w:val="004338A7"/>
    <w:pPr>
      <w:tabs>
        <w:tab w:val="center" w:pos="4153"/>
        <w:tab w:val="right" w:pos="8306"/>
      </w:tabs>
      <w:spacing w:before="0" w:after="0" w:line="240" w:lineRule="auto"/>
    </w:pPr>
  </w:style>
  <w:style w:type="character" w:customStyle="1" w:styleId="Char0">
    <w:name w:val="Υποσέλιδο Char"/>
    <w:basedOn w:val="a0"/>
    <w:link w:val="a4"/>
    <w:uiPriority w:val="99"/>
    <w:rsid w:val="004338A7"/>
    <w:rPr>
      <w:rFonts w:ascii="Times New Roman" w:hAnsi="Times New Roman"/>
    </w:rPr>
  </w:style>
  <w:style w:type="character" w:styleId="a5">
    <w:name w:val="Placeholder Text"/>
    <w:basedOn w:val="a0"/>
    <w:uiPriority w:val="99"/>
    <w:semiHidden/>
    <w:rsid w:val="00C13F4F"/>
    <w:rPr>
      <w:color w:val="808080"/>
    </w:rPr>
  </w:style>
  <w:style w:type="paragraph" w:styleId="a6">
    <w:name w:val="Balloon Text"/>
    <w:basedOn w:val="a"/>
    <w:link w:val="Char1"/>
    <w:uiPriority w:val="99"/>
    <w:semiHidden/>
    <w:unhideWhenUsed/>
    <w:rsid w:val="00C13F4F"/>
    <w:pPr>
      <w:spacing w:before="0"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13F4F"/>
    <w:rPr>
      <w:rFonts w:ascii="Tahoma" w:hAnsi="Tahoma" w:cs="Tahoma"/>
      <w:sz w:val="16"/>
      <w:szCs w:val="16"/>
    </w:rPr>
  </w:style>
  <w:style w:type="table" w:styleId="a7">
    <w:name w:val="Table Grid"/>
    <w:basedOn w:val="a1"/>
    <w:uiPriority w:val="59"/>
    <w:rsid w:val="004A55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Medium Shading 1 Accent 1"/>
    <w:basedOn w:val="a1"/>
    <w:uiPriority w:val="63"/>
    <w:rsid w:val="005A6D4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10">
    <w:name w:val="Medium Grid 1 Accent 1"/>
    <w:basedOn w:val="a1"/>
    <w:uiPriority w:val="67"/>
    <w:rsid w:val="005A6D4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3-1">
    <w:name w:val="Medium Grid 3 Accent 1"/>
    <w:basedOn w:val="a1"/>
    <w:uiPriority w:val="69"/>
    <w:rsid w:val="005A6D4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8">
    <w:name w:val="No Spacing"/>
    <w:link w:val="Char2"/>
    <w:uiPriority w:val="1"/>
    <w:qFormat/>
    <w:rsid w:val="005E7BE8"/>
    <w:pPr>
      <w:spacing w:after="0" w:line="240" w:lineRule="auto"/>
    </w:pPr>
    <w:rPr>
      <w:rFonts w:eastAsiaTheme="minorEastAsia"/>
    </w:rPr>
  </w:style>
  <w:style w:type="character" w:customStyle="1" w:styleId="Char2">
    <w:name w:val="Χωρίς διάστιχο Char"/>
    <w:basedOn w:val="a0"/>
    <w:link w:val="a8"/>
    <w:uiPriority w:val="1"/>
    <w:rsid w:val="005E7BE8"/>
    <w:rPr>
      <w:rFonts w:eastAsiaTheme="minorEastAsia"/>
    </w:rPr>
  </w:style>
  <w:style w:type="paragraph" w:styleId="a9">
    <w:name w:val="TOC Heading"/>
    <w:basedOn w:val="1"/>
    <w:next w:val="a"/>
    <w:uiPriority w:val="39"/>
    <w:semiHidden/>
    <w:unhideWhenUsed/>
    <w:qFormat/>
    <w:rsid w:val="006345B4"/>
    <w:pPr>
      <w:numPr>
        <w:numId w:val="0"/>
      </w:numPr>
      <w:spacing w:after="0" w:line="276" w:lineRule="auto"/>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6345B4"/>
    <w:pPr>
      <w:spacing w:after="100"/>
    </w:pPr>
  </w:style>
  <w:style w:type="paragraph" w:styleId="20">
    <w:name w:val="toc 2"/>
    <w:basedOn w:val="a"/>
    <w:next w:val="a"/>
    <w:autoRedefine/>
    <w:uiPriority w:val="39"/>
    <w:unhideWhenUsed/>
    <w:rsid w:val="006345B4"/>
    <w:pPr>
      <w:spacing w:after="100"/>
      <w:ind w:left="220"/>
    </w:pPr>
  </w:style>
</w:styles>
</file>

<file path=word/webSettings.xml><?xml version="1.0" encoding="utf-8"?>
<w:webSettings xmlns:r="http://schemas.openxmlformats.org/officeDocument/2006/relationships" xmlns:w="http://schemas.openxmlformats.org/wordprocessingml/2006/main">
  <w:divs>
    <w:div w:id="77019625">
      <w:bodyDiv w:val="1"/>
      <w:marLeft w:val="0"/>
      <w:marRight w:val="0"/>
      <w:marTop w:val="0"/>
      <w:marBottom w:val="0"/>
      <w:divBdr>
        <w:top w:val="none" w:sz="0" w:space="0" w:color="auto"/>
        <w:left w:val="none" w:sz="0" w:space="0" w:color="auto"/>
        <w:bottom w:val="none" w:sz="0" w:space="0" w:color="auto"/>
        <w:right w:val="none" w:sz="0" w:space="0" w:color="auto"/>
      </w:divBdr>
    </w:div>
    <w:div w:id="81265409">
      <w:bodyDiv w:val="1"/>
      <w:marLeft w:val="0"/>
      <w:marRight w:val="0"/>
      <w:marTop w:val="0"/>
      <w:marBottom w:val="0"/>
      <w:divBdr>
        <w:top w:val="none" w:sz="0" w:space="0" w:color="auto"/>
        <w:left w:val="none" w:sz="0" w:space="0" w:color="auto"/>
        <w:bottom w:val="none" w:sz="0" w:space="0" w:color="auto"/>
        <w:right w:val="none" w:sz="0" w:space="0" w:color="auto"/>
      </w:divBdr>
    </w:div>
    <w:div w:id="167258012">
      <w:bodyDiv w:val="1"/>
      <w:marLeft w:val="0"/>
      <w:marRight w:val="0"/>
      <w:marTop w:val="0"/>
      <w:marBottom w:val="0"/>
      <w:divBdr>
        <w:top w:val="none" w:sz="0" w:space="0" w:color="auto"/>
        <w:left w:val="none" w:sz="0" w:space="0" w:color="auto"/>
        <w:bottom w:val="none" w:sz="0" w:space="0" w:color="auto"/>
        <w:right w:val="none" w:sz="0" w:space="0" w:color="auto"/>
      </w:divBdr>
    </w:div>
    <w:div w:id="181481747">
      <w:bodyDiv w:val="1"/>
      <w:marLeft w:val="0"/>
      <w:marRight w:val="0"/>
      <w:marTop w:val="0"/>
      <w:marBottom w:val="0"/>
      <w:divBdr>
        <w:top w:val="none" w:sz="0" w:space="0" w:color="auto"/>
        <w:left w:val="none" w:sz="0" w:space="0" w:color="auto"/>
        <w:bottom w:val="none" w:sz="0" w:space="0" w:color="auto"/>
        <w:right w:val="none" w:sz="0" w:space="0" w:color="auto"/>
      </w:divBdr>
    </w:div>
    <w:div w:id="216476768">
      <w:bodyDiv w:val="1"/>
      <w:marLeft w:val="0"/>
      <w:marRight w:val="0"/>
      <w:marTop w:val="0"/>
      <w:marBottom w:val="0"/>
      <w:divBdr>
        <w:top w:val="none" w:sz="0" w:space="0" w:color="auto"/>
        <w:left w:val="none" w:sz="0" w:space="0" w:color="auto"/>
        <w:bottom w:val="none" w:sz="0" w:space="0" w:color="auto"/>
        <w:right w:val="none" w:sz="0" w:space="0" w:color="auto"/>
      </w:divBdr>
    </w:div>
    <w:div w:id="424960377">
      <w:bodyDiv w:val="1"/>
      <w:marLeft w:val="0"/>
      <w:marRight w:val="0"/>
      <w:marTop w:val="0"/>
      <w:marBottom w:val="0"/>
      <w:divBdr>
        <w:top w:val="none" w:sz="0" w:space="0" w:color="auto"/>
        <w:left w:val="none" w:sz="0" w:space="0" w:color="auto"/>
        <w:bottom w:val="none" w:sz="0" w:space="0" w:color="auto"/>
        <w:right w:val="none" w:sz="0" w:space="0" w:color="auto"/>
      </w:divBdr>
    </w:div>
    <w:div w:id="456946037">
      <w:bodyDiv w:val="1"/>
      <w:marLeft w:val="0"/>
      <w:marRight w:val="0"/>
      <w:marTop w:val="0"/>
      <w:marBottom w:val="0"/>
      <w:divBdr>
        <w:top w:val="none" w:sz="0" w:space="0" w:color="auto"/>
        <w:left w:val="none" w:sz="0" w:space="0" w:color="auto"/>
        <w:bottom w:val="none" w:sz="0" w:space="0" w:color="auto"/>
        <w:right w:val="none" w:sz="0" w:space="0" w:color="auto"/>
      </w:divBdr>
    </w:div>
    <w:div w:id="477259637">
      <w:bodyDiv w:val="1"/>
      <w:marLeft w:val="0"/>
      <w:marRight w:val="0"/>
      <w:marTop w:val="0"/>
      <w:marBottom w:val="0"/>
      <w:divBdr>
        <w:top w:val="none" w:sz="0" w:space="0" w:color="auto"/>
        <w:left w:val="none" w:sz="0" w:space="0" w:color="auto"/>
        <w:bottom w:val="none" w:sz="0" w:space="0" w:color="auto"/>
        <w:right w:val="none" w:sz="0" w:space="0" w:color="auto"/>
      </w:divBdr>
    </w:div>
    <w:div w:id="528220195">
      <w:bodyDiv w:val="1"/>
      <w:marLeft w:val="0"/>
      <w:marRight w:val="0"/>
      <w:marTop w:val="0"/>
      <w:marBottom w:val="0"/>
      <w:divBdr>
        <w:top w:val="none" w:sz="0" w:space="0" w:color="auto"/>
        <w:left w:val="none" w:sz="0" w:space="0" w:color="auto"/>
        <w:bottom w:val="none" w:sz="0" w:space="0" w:color="auto"/>
        <w:right w:val="none" w:sz="0" w:space="0" w:color="auto"/>
      </w:divBdr>
    </w:div>
    <w:div w:id="537201290">
      <w:bodyDiv w:val="1"/>
      <w:marLeft w:val="0"/>
      <w:marRight w:val="0"/>
      <w:marTop w:val="0"/>
      <w:marBottom w:val="0"/>
      <w:divBdr>
        <w:top w:val="none" w:sz="0" w:space="0" w:color="auto"/>
        <w:left w:val="none" w:sz="0" w:space="0" w:color="auto"/>
        <w:bottom w:val="none" w:sz="0" w:space="0" w:color="auto"/>
        <w:right w:val="none" w:sz="0" w:space="0" w:color="auto"/>
      </w:divBdr>
    </w:div>
    <w:div w:id="595286111">
      <w:bodyDiv w:val="1"/>
      <w:marLeft w:val="0"/>
      <w:marRight w:val="0"/>
      <w:marTop w:val="0"/>
      <w:marBottom w:val="0"/>
      <w:divBdr>
        <w:top w:val="none" w:sz="0" w:space="0" w:color="auto"/>
        <w:left w:val="none" w:sz="0" w:space="0" w:color="auto"/>
        <w:bottom w:val="none" w:sz="0" w:space="0" w:color="auto"/>
        <w:right w:val="none" w:sz="0" w:space="0" w:color="auto"/>
      </w:divBdr>
    </w:div>
    <w:div w:id="718893846">
      <w:bodyDiv w:val="1"/>
      <w:marLeft w:val="0"/>
      <w:marRight w:val="0"/>
      <w:marTop w:val="0"/>
      <w:marBottom w:val="0"/>
      <w:divBdr>
        <w:top w:val="none" w:sz="0" w:space="0" w:color="auto"/>
        <w:left w:val="none" w:sz="0" w:space="0" w:color="auto"/>
        <w:bottom w:val="none" w:sz="0" w:space="0" w:color="auto"/>
        <w:right w:val="none" w:sz="0" w:space="0" w:color="auto"/>
      </w:divBdr>
    </w:div>
    <w:div w:id="730150805">
      <w:bodyDiv w:val="1"/>
      <w:marLeft w:val="0"/>
      <w:marRight w:val="0"/>
      <w:marTop w:val="0"/>
      <w:marBottom w:val="0"/>
      <w:divBdr>
        <w:top w:val="none" w:sz="0" w:space="0" w:color="auto"/>
        <w:left w:val="none" w:sz="0" w:space="0" w:color="auto"/>
        <w:bottom w:val="none" w:sz="0" w:space="0" w:color="auto"/>
        <w:right w:val="none" w:sz="0" w:space="0" w:color="auto"/>
      </w:divBdr>
    </w:div>
    <w:div w:id="803306890">
      <w:bodyDiv w:val="1"/>
      <w:marLeft w:val="0"/>
      <w:marRight w:val="0"/>
      <w:marTop w:val="0"/>
      <w:marBottom w:val="0"/>
      <w:divBdr>
        <w:top w:val="none" w:sz="0" w:space="0" w:color="auto"/>
        <w:left w:val="none" w:sz="0" w:space="0" w:color="auto"/>
        <w:bottom w:val="none" w:sz="0" w:space="0" w:color="auto"/>
        <w:right w:val="none" w:sz="0" w:space="0" w:color="auto"/>
      </w:divBdr>
    </w:div>
    <w:div w:id="853883436">
      <w:bodyDiv w:val="1"/>
      <w:marLeft w:val="0"/>
      <w:marRight w:val="0"/>
      <w:marTop w:val="0"/>
      <w:marBottom w:val="0"/>
      <w:divBdr>
        <w:top w:val="none" w:sz="0" w:space="0" w:color="auto"/>
        <w:left w:val="none" w:sz="0" w:space="0" w:color="auto"/>
        <w:bottom w:val="none" w:sz="0" w:space="0" w:color="auto"/>
        <w:right w:val="none" w:sz="0" w:space="0" w:color="auto"/>
      </w:divBdr>
    </w:div>
    <w:div w:id="948201970">
      <w:bodyDiv w:val="1"/>
      <w:marLeft w:val="0"/>
      <w:marRight w:val="0"/>
      <w:marTop w:val="0"/>
      <w:marBottom w:val="0"/>
      <w:divBdr>
        <w:top w:val="none" w:sz="0" w:space="0" w:color="auto"/>
        <w:left w:val="none" w:sz="0" w:space="0" w:color="auto"/>
        <w:bottom w:val="none" w:sz="0" w:space="0" w:color="auto"/>
        <w:right w:val="none" w:sz="0" w:space="0" w:color="auto"/>
      </w:divBdr>
    </w:div>
    <w:div w:id="962803924">
      <w:bodyDiv w:val="1"/>
      <w:marLeft w:val="0"/>
      <w:marRight w:val="0"/>
      <w:marTop w:val="0"/>
      <w:marBottom w:val="0"/>
      <w:divBdr>
        <w:top w:val="none" w:sz="0" w:space="0" w:color="auto"/>
        <w:left w:val="none" w:sz="0" w:space="0" w:color="auto"/>
        <w:bottom w:val="none" w:sz="0" w:space="0" w:color="auto"/>
        <w:right w:val="none" w:sz="0" w:space="0" w:color="auto"/>
      </w:divBdr>
    </w:div>
    <w:div w:id="972056105">
      <w:bodyDiv w:val="1"/>
      <w:marLeft w:val="0"/>
      <w:marRight w:val="0"/>
      <w:marTop w:val="0"/>
      <w:marBottom w:val="0"/>
      <w:divBdr>
        <w:top w:val="none" w:sz="0" w:space="0" w:color="auto"/>
        <w:left w:val="none" w:sz="0" w:space="0" w:color="auto"/>
        <w:bottom w:val="none" w:sz="0" w:space="0" w:color="auto"/>
        <w:right w:val="none" w:sz="0" w:space="0" w:color="auto"/>
      </w:divBdr>
    </w:div>
    <w:div w:id="974718192">
      <w:bodyDiv w:val="1"/>
      <w:marLeft w:val="0"/>
      <w:marRight w:val="0"/>
      <w:marTop w:val="0"/>
      <w:marBottom w:val="0"/>
      <w:divBdr>
        <w:top w:val="none" w:sz="0" w:space="0" w:color="auto"/>
        <w:left w:val="none" w:sz="0" w:space="0" w:color="auto"/>
        <w:bottom w:val="none" w:sz="0" w:space="0" w:color="auto"/>
        <w:right w:val="none" w:sz="0" w:space="0" w:color="auto"/>
      </w:divBdr>
    </w:div>
    <w:div w:id="1017082245">
      <w:bodyDiv w:val="1"/>
      <w:marLeft w:val="0"/>
      <w:marRight w:val="0"/>
      <w:marTop w:val="0"/>
      <w:marBottom w:val="0"/>
      <w:divBdr>
        <w:top w:val="none" w:sz="0" w:space="0" w:color="auto"/>
        <w:left w:val="none" w:sz="0" w:space="0" w:color="auto"/>
        <w:bottom w:val="none" w:sz="0" w:space="0" w:color="auto"/>
        <w:right w:val="none" w:sz="0" w:space="0" w:color="auto"/>
      </w:divBdr>
    </w:div>
    <w:div w:id="1155029924">
      <w:bodyDiv w:val="1"/>
      <w:marLeft w:val="0"/>
      <w:marRight w:val="0"/>
      <w:marTop w:val="0"/>
      <w:marBottom w:val="0"/>
      <w:divBdr>
        <w:top w:val="none" w:sz="0" w:space="0" w:color="auto"/>
        <w:left w:val="none" w:sz="0" w:space="0" w:color="auto"/>
        <w:bottom w:val="none" w:sz="0" w:space="0" w:color="auto"/>
        <w:right w:val="none" w:sz="0" w:space="0" w:color="auto"/>
      </w:divBdr>
    </w:div>
    <w:div w:id="1214851981">
      <w:bodyDiv w:val="1"/>
      <w:marLeft w:val="0"/>
      <w:marRight w:val="0"/>
      <w:marTop w:val="0"/>
      <w:marBottom w:val="0"/>
      <w:divBdr>
        <w:top w:val="none" w:sz="0" w:space="0" w:color="auto"/>
        <w:left w:val="none" w:sz="0" w:space="0" w:color="auto"/>
        <w:bottom w:val="none" w:sz="0" w:space="0" w:color="auto"/>
        <w:right w:val="none" w:sz="0" w:space="0" w:color="auto"/>
      </w:divBdr>
    </w:div>
    <w:div w:id="1223564941">
      <w:bodyDiv w:val="1"/>
      <w:marLeft w:val="0"/>
      <w:marRight w:val="0"/>
      <w:marTop w:val="0"/>
      <w:marBottom w:val="0"/>
      <w:divBdr>
        <w:top w:val="none" w:sz="0" w:space="0" w:color="auto"/>
        <w:left w:val="none" w:sz="0" w:space="0" w:color="auto"/>
        <w:bottom w:val="none" w:sz="0" w:space="0" w:color="auto"/>
        <w:right w:val="none" w:sz="0" w:space="0" w:color="auto"/>
      </w:divBdr>
    </w:div>
    <w:div w:id="1230963089">
      <w:bodyDiv w:val="1"/>
      <w:marLeft w:val="0"/>
      <w:marRight w:val="0"/>
      <w:marTop w:val="0"/>
      <w:marBottom w:val="0"/>
      <w:divBdr>
        <w:top w:val="none" w:sz="0" w:space="0" w:color="auto"/>
        <w:left w:val="none" w:sz="0" w:space="0" w:color="auto"/>
        <w:bottom w:val="none" w:sz="0" w:space="0" w:color="auto"/>
        <w:right w:val="none" w:sz="0" w:space="0" w:color="auto"/>
      </w:divBdr>
    </w:div>
    <w:div w:id="1308436712">
      <w:bodyDiv w:val="1"/>
      <w:marLeft w:val="0"/>
      <w:marRight w:val="0"/>
      <w:marTop w:val="0"/>
      <w:marBottom w:val="0"/>
      <w:divBdr>
        <w:top w:val="none" w:sz="0" w:space="0" w:color="auto"/>
        <w:left w:val="none" w:sz="0" w:space="0" w:color="auto"/>
        <w:bottom w:val="none" w:sz="0" w:space="0" w:color="auto"/>
        <w:right w:val="none" w:sz="0" w:space="0" w:color="auto"/>
      </w:divBdr>
    </w:div>
    <w:div w:id="1364549796">
      <w:bodyDiv w:val="1"/>
      <w:marLeft w:val="0"/>
      <w:marRight w:val="0"/>
      <w:marTop w:val="0"/>
      <w:marBottom w:val="0"/>
      <w:divBdr>
        <w:top w:val="none" w:sz="0" w:space="0" w:color="auto"/>
        <w:left w:val="none" w:sz="0" w:space="0" w:color="auto"/>
        <w:bottom w:val="none" w:sz="0" w:space="0" w:color="auto"/>
        <w:right w:val="none" w:sz="0" w:space="0" w:color="auto"/>
      </w:divBdr>
    </w:div>
    <w:div w:id="1404255538">
      <w:bodyDiv w:val="1"/>
      <w:marLeft w:val="0"/>
      <w:marRight w:val="0"/>
      <w:marTop w:val="0"/>
      <w:marBottom w:val="0"/>
      <w:divBdr>
        <w:top w:val="none" w:sz="0" w:space="0" w:color="auto"/>
        <w:left w:val="none" w:sz="0" w:space="0" w:color="auto"/>
        <w:bottom w:val="none" w:sz="0" w:space="0" w:color="auto"/>
        <w:right w:val="none" w:sz="0" w:space="0" w:color="auto"/>
      </w:divBdr>
    </w:div>
    <w:div w:id="1476410537">
      <w:bodyDiv w:val="1"/>
      <w:marLeft w:val="0"/>
      <w:marRight w:val="0"/>
      <w:marTop w:val="0"/>
      <w:marBottom w:val="0"/>
      <w:divBdr>
        <w:top w:val="none" w:sz="0" w:space="0" w:color="auto"/>
        <w:left w:val="none" w:sz="0" w:space="0" w:color="auto"/>
        <w:bottom w:val="none" w:sz="0" w:space="0" w:color="auto"/>
        <w:right w:val="none" w:sz="0" w:space="0" w:color="auto"/>
      </w:divBdr>
    </w:div>
    <w:div w:id="1528908622">
      <w:bodyDiv w:val="1"/>
      <w:marLeft w:val="0"/>
      <w:marRight w:val="0"/>
      <w:marTop w:val="0"/>
      <w:marBottom w:val="0"/>
      <w:divBdr>
        <w:top w:val="none" w:sz="0" w:space="0" w:color="auto"/>
        <w:left w:val="none" w:sz="0" w:space="0" w:color="auto"/>
        <w:bottom w:val="none" w:sz="0" w:space="0" w:color="auto"/>
        <w:right w:val="none" w:sz="0" w:space="0" w:color="auto"/>
      </w:divBdr>
    </w:div>
    <w:div w:id="1636183003">
      <w:bodyDiv w:val="1"/>
      <w:marLeft w:val="0"/>
      <w:marRight w:val="0"/>
      <w:marTop w:val="0"/>
      <w:marBottom w:val="0"/>
      <w:divBdr>
        <w:top w:val="none" w:sz="0" w:space="0" w:color="auto"/>
        <w:left w:val="none" w:sz="0" w:space="0" w:color="auto"/>
        <w:bottom w:val="none" w:sz="0" w:space="0" w:color="auto"/>
        <w:right w:val="none" w:sz="0" w:space="0" w:color="auto"/>
      </w:divBdr>
    </w:div>
    <w:div w:id="1643537677">
      <w:bodyDiv w:val="1"/>
      <w:marLeft w:val="0"/>
      <w:marRight w:val="0"/>
      <w:marTop w:val="0"/>
      <w:marBottom w:val="0"/>
      <w:divBdr>
        <w:top w:val="none" w:sz="0" w:space="0" w:color="auto"/>
        <w:left w:val="none" w:sz="0" w:space="0" w:color="auto"/>
        <w:bottom w:val="none" w:sz="0" w:space="0" w:color="auto"/>
        <w:right w:val="none" w:sz="0" w:space="0" w:color="auto"/>
      </w:divBdr>
    </w:div>
    <w:div w:id="1850295894">
      <w:bodyDiv w:val="1"/>
      <w:marLeft w:val="0"/>
      <w:marRight w:val="0"/>
      <w:marTop w:val="0"/>
      <w:marBottom w:val="0"/>
      <w:divBdr>
        <w:top w:val="none" w:sz="0" w:space="0" w:color="auto"/>
        <w:left w:val="none" w:sz="0" w:space="0" w:color="auto"/>
        <w:bottom w:val="none" w:sz="0" w:space="0" w:color="auto"/>
        <w:right w:val="none" w:sz="0" w:space="0" w:color="auto"/>
      </w:divBdr>
    </w:div>
    <w:div w:id="188016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xml"/><Relationship Id="rId117" Type="http://schemas.openxmlformats.org/officeDocument/2006/relationships/hyperlink" Target="https://en.wikipedia.org/wiki/Ecological_community" TargetMode="External"/><Relationship Id="rId21" Type="http://schemas.openxmlformats.org/officeDocument/2006/relationships/hyperlink" Target="https://en.wikipedia.org/wiki/Ecology" TargetMode="External"/><Relationship Id="rId42" Type="http://schemas.openxmlformats.org/officeDocument/2006/relationships/hyperlink" Target="https://en.wikipedia.org/wiki/Population" TargetMode="External"/><Relationship Id="rId47" Type="http://schemas.openxmlformats.org/officeDocument/2006/relationships/hyperlink" Target="https://en.wikipedia.org/wiki/Conservation_biology" TargetMode="External"/><Relationship Id="rId63" Type="http://schemas.openxmlformats.org/officeDocument/2006/relationships/hyperlink" Target="https://en.wikipedia.org/wiki/Conservation_biology" TargetMode="External"/><Relationship Id="rId68" Type="http://schemas.openxmlformats.org/officeDocument/2006/relationships/hyperlink" Target="https://en.wikipedia.org/wiki/Conservation_biology" TargetMode="External"/><Relationship Id="rId84" Type="http://schemas.openxmlformats.org/officeDocument/2006/relationships/hyperlink" Target="https://en.wikipedia.org/wiki/Microcosm:_Model_/_experimental_ecosystem" TargetMode="External"/><Relationship Id="rId89" Type="http://schemas.openxmlformats.org/officeDocument/2006/relationships/hyperlink" Target="https://en.wikipedia.org/wiki/White_Mountains_(New_Hampshire)" TargetMode="External"/><Relationship Id="rId112" Type="http://schemas.openxmlformats.org/officeDocument/2006/relationships/hyperlink" Target="https://en.wikipedia.org/wiki/Unified_neutral_theory_of_biodiversity" TargetMode="External"/><Relationship Id="rId133" Type="http://schemas.openxmlformats.org/officeDocument/2006/relationships/hyperlink" Target="https://en.wikipedia.org/wiki/Mutual_information" TargetMode="External"/><Relationship Id="rId138" Type="http://schemas.openxmlformats.org/officeDocument/2006/relationships/diagramColors" Target="diagrams/colors1.xml"/><Relationship Id="rId16" Type="http://schemas.openxmlformats.org/officeDocument/2006/relationships/hyperlink" Target="https://en.wikipedia.org/wiki/Community_(ecology)" TargetMode="External"/><Relationship Id="rId107" Type="http://schemas.openxmlformats.org/officeDocument/2006/relationships/hyperlink" Target="https://en.wikipedia.org/wiki/Environmental_studies" TargetMode="External"/><Relationship Id="rId11" Type="http://schemas.openxmlformats.org/officeDocument/2006/relationships/hyperlink" Target="https://en.wikipedia.org/wiki/Tissue_(biology)" TargetMode="External"/><Relationship Id="rId32" Type="http://schemas.openxmlformats.org/officeDocument/2006/relationships/hyperlink" Target="https://en.wiktionary.org/wiki/migration" TargetMode="External"/><Relationship Id="rId37" Type="http://schemas.openxmlformats.org/officeDocument/2006/relationships/hyperlink" Target="https://en.wikipedia.org/wiki/Rare_species" TargetMode="External"/><Relationship Id="rId53" Type="http://schemas.openxmlformats.org/officeDocument/2006/relationships/hyperlink" Target="https://en.wikipedia.org/wiki/Sustainability" TargetMode="External"/><Relationship Id="rId58" Type="http://schemas.openxmlformats.org/officeDocument/2006/relationships/hyperlink" Target="https://en.wikipedia.org/wiki/Reason" TargetMode="External"/><Relationship Id="rId74" Type="http://schemas.openxmlformats.org/officeDocument/2006/relationships/hyperlink" Target="https://en.wikipedia.org/wiki/Conservation_biology" TargetMode="External"/><Relationship Id="rId79" Type="http://schemas.openxmlformats.org/officeDocument/2006/relationships/hyperlink" Target="https://en.wikipedia.org/wiki/Gene_Likens" TargetMode="External"/><Relationship Id="rId102" Type="http://schemas.openxmlformats.org/officeDocument/2006/relationships/hyperlink" Target="https://en.wikipedia.org/wiki/Microscopic" TargetMode="External"/><Relationship Id="rId123" Type="http://schemas.openxmlformats.org/officeDocument/2006/relationships/hyperlink" Target="https://en.wikipedia.org/wiki/Biotic_component" TargetMode="External"/><Relationship Id="rId128" Type="http://schemas.openxmlformats.org/officeDocument/2006/relationships/hyperlink" Target="https://en.wikipedia.org/wiki/Resilience_(ecology)" TargetMode="External"/><Relationship Id="rId5" Type="http://schemas.openxmlformats.org/officeDocument/2006/relationships/webSettings" Target="webSettings.xml"/><Relationship Id="rId90" Type="http://schemas.openxmlformats.org/officeDocument/2006/relationships/hyperlink" Target="https://en.wikipedia.org/wiki/Watershed_management" TargetMode="External"/><Relationship Id="rId95" Type="http://schemas.openxmlformats.org/officeDocument/2006/relationships/hyperlink" Target="https://en.wikipedia.org/wiki/Acid_rain" TargetMode="External"/><Relationship Id="rId22" Type="http://schemas.openxmlformats.org/officeDocument/2006/relationships/hyperlink" Target="https://en.wikipedia.org/wiki/Non-linear" TargetMode="External"/><Relationship Id="rId27" Type="http://schemas.openxmlformats.org/officeDocument/2006/relationships/footer" Target="footer2.xml"/><Relationship Id="rId43" Type="http://schemas.openxmlformats.org/officeDocument/2006/relationships/hyperlink" Target="https://en.wikipedia.org/wiki/Species" TargetMode="External"/><Relationship Id="rId48" Type="http://schemas.openxmlformats.org/officeDocument/2006/relationships/hyperlink" Target="https://en.wikipedia.org/wiki/Conservation_biology" TargetMode="External"/><Relationship Id="rId64" Type="http://schemas.openxmlformats.org/officeDocument/2006/relationships/hyperlink" Target="https://en.wikipedia.org/wiki/Conservation_biology" TargetMode="External"/><Relationship Id="rId69" Type="http://schemas.openxmlformats.org/officeDocument/2006/relationships/footer" Target="footer3.xml"/><Relationship Id="rId113" Type="http://schemas.openxmlformats.org/officeDocument/2006/relationships/hyperlink" Target="https://en.wikipedia.org/wiki/Food_web" TargetMode="External"/><Relationship Id="rId118" Type="http://schemas.openxmlformats.org/officeDocument/2006/relationships/hyperlink" Target="https://en.wikipedia.org/wiki/Parasite" TargetMode="External"/><Relationship Id="rId134" Type="http://schemas.openxmlformats.org/officeDocument/2006/relationships/hyperlink" Target="https://en.wikipedia.org/wiki/Theoretical_ecology" TargetMode="External"/><Relationship Id="rId139" Type="http://schemas.microsoft.com/office/2007/relationships/diagramDrawing" Target="diagrams/drawing1.xml"/><Relationship Id="rId8" Type="http://schemas.openxmlformats.org/officeDocument/2006/relationships/hyperlink" Target="https://en.wikipedia.org/wiki/Biological_classification" TargetMode="External"/><Relationship Id="rId51" Type="http://schemas.openxmlformats.org/officeDocument/2006/relationships/hyperlink" Target="https://en.wikipedia.org/wiki/Biodiversity_loss" TargetMode="External"/><Relationship Id="rId72" Type="http://schemas.openxmlformats.org/officeDocument/2006/relationships/hyperlink" Target="https://en.wikipedia.org/wiki/Pacific_Northwest" TargetMode="External"/><Relationship Id="rId80" Type="http://schemas.openxmlformats.org/officeDocument/2006/relationships/hyperlink" Target="https://en.wikipedia.org/wiki/Drainage_basin" TargetMode="External"/><Relationship Id="rId85" Type="http://schemas.openxmlformats.org/officeDocument/2006/relationships/hyperlink" Target="https://en.wikipedia.org/wiki/Ecosystem" TargetMode="External"/><Relationship Id="rId93" Type="http://schemas.openxmlformats.org/officeDocument/2006/relationships/hyperlink" Target="https://en.wikipedia.org/wiki/Ecosystem" TargetMode="External"/><Relationship Id="rId98" Type="http://schemas.openxmlformats.org/officeDocument/2006/relationships/hyperlink" Target="https://en.wikipedia.org/wiki/Life" TargetMode="External"/><Relationship Id="rId121" Type="http://schemas.openxmlformats.org/officeDocument/2006/relationships/hyperlink" Target="https://en.wikipedia.org/wiki/Biodiversity" TargetMode="External"/><Relationship Id="rId3" Type="http://schemas.openxmlformats.org/officeDocument/2006/relationships/styles" Target="styles.xml"/><Relationship Id="rId12" Type="http://schemas.openxmlformats.org/officeDocument/2006/relationships/hyperlink" Target="https://en.wikipedia.org/wiki/Organ_(anatomy)" TargetMode="External"/><Relationship Id="rId17" Type="http://schemas.openxmlformats.org/officeDocument/2006/relationships/hyperlink" Target="https://en.wikipedia.org/wiki/Ecosystem" TargetMode="External"/><Relationship Id="rId25" Type="http://schemas.openxmlformats.org/officeDocument/2006/relationships/header" Target="header1.xml"/><Relationship Id="rId33" Type="http://schemas.openxmlformats.org/officeDocument/2006/relationships/hyperlink" Target="https://en.wikipedia.org/wiki/Demographics" TargetMode="External"/><Relationship Id="rId38" Type="http://schemas.openxmlformats.org/officeDocument/2006/relationships/hyperlink" Target="https://en.wikipedia.org/wiki/Endangered_species" TargetMode="External"/><Relationship Id="rId46" Type="http://schemas.openxmlformats.org/officeDocument/2006/relationships/hyperlink" Target="https://en.wikipedia.org/wiki/Conservation_biology" TargetMode="External"/><Relationship Id="rId59" Type="http://schemas.openxmlformats.org/officeDocument/2006/relationships/hyperlink" Target="https://en.wikipedia.org/wiki/Conservation_biology" TargetMode="External"/><Relationship Id="rId67" Type="http://schemas.openxmlformats.org/officeDocument/2006/relationships/hyperlink" Target="https://en.wikipedia.org/wiki/Conservation_biology" TargetMode="External"/><Relationship Id="rId103" Type="http://schemas.openxmlformats.org/officeDocument/2006/relationships/hyperlink" Target="https://en.wikipedia.org/wiki/Environmental_science" TargetMode="External"/><Relationship Id="rId108" Type="http://schemas.openxmlformats.org/officeDocument/2006/relationships/hyperlink" Target="https://en.wikipedia.org/wiki/Academic_discipline" TargetMode="External"/><Relationship Id="rId116" Type="http://schemas.openxmlformats.org/officeDocument/2006/relationships/hyperlink" Target="https://en.wikipedia.org/wiki/Theoretical_ecology" TargetMode="External"/><Relationship Id="rId124" Type="http://schemas.openxmlformats.org/officeDocument/2006/relationships/hyperlink" Target="https://en.wikipedia.org/wiki/Ecosystem" TargetMode="External"/><Relationship Id="rId129" Type="http://schemas.openxmlformats.org/officeDocument/2006/relationships/hyperlink" Target="https://en.wikipedia.org/wiki/Stochastic" TargetMode="External"/><Relationship Id="rId137" Type="http://schemas.openxmlformats.org/officeDocument/2006/relationships/diagramQuickStyle" Target="diagrams/quickStyle1.xml"/><Relationship Id="rId20" Type="http://schemas.openxmlformats.org/officeDocument/2006/relationships/hyperlink" Target="https://en.wikipedia.org/wiki/Ecology" TargetMode="External"/><Relationship Id="rId41" Type="http://schemas.openxmlformats.org/officeDocument/2006/relationships/hyperlink" Target="https://en.wikipedia.org/wiki/Genetics" TargetMode="External"/><Relationship Id="rId54" Type="http://schemas.openxmlformats.org/officeDocument/2006/relationships/hyperlink" Target="https://en.wikipedia.org/wiki/Advocate" TargetMode="External"/><Relationship Id="rId62" Type="http://schemas.openxmlformats.org/officeDocument/2006/relationships/hyperlink" Target="https://en.wikipedia.org/wiki/Conservation_biology" TargetMode="External"/><Relationship Id="rId70" Type="http://schemas.openxmlformats.org/officeDocument/2006/relationships/hyperlink" Target="https://en.wikipedia.org/wiki/Conservation_biology" TargetMode="External"/><Relationship Id="rId75" Type="http://schemas.openxmlformats.org/officeDocument/2006/relationships/hyperlink" Target="https://en.wikipedia.org/wiki/Conservation_biology" TargetMode="External"/><Relationship Id="rId83" Type="http://schemas.openxmlformats.org/officeDocument/2006/relationships/hyperlink" Target="https://en.wikipedia.org/wiki/Ecosystem" TargetMode="External"/><Relationship Id="rId88" Type="http://schemas.openxmlformats.org/officeDocument/2006/relationships/hyperlink" Target="https://en.wikipedia.org/wiki/Hubbard_Brook_Ecosystem_Study" TargetMode="External"/><Relationship Id="rId91" Type="http://schemas.openxmlformats.org/officeDocument/2006/relationships/hyperlink" Target="https://en.wikipedia.org/wiki/Chemistry" TargetMode="External"/><Relationship Id="rId96" Type="http://schemas.openxmlformats.org/officeDocument/2006/relationships/hyperlink" Target="https://en.wikipedia.org/wiki/Ecosystem" TargetMode="External"/><Relationship Id="rId111" Type="http://schemas.openxmlformats.org/officeDocument/2006/relationships/hyperlink" Target="https://en.wikipedia.org/wiki/Theoretical_ecology" TargetMode="External"/><Relationship Id="rId132" Type="http://schemas.openxmlformats.org/officeDocument/2006/relationships/hyperlink" Target="https://en.wikipedia.org/wiki/Information_theory"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Population_ecology" TargetMode="External"/><Relationship Id="rId23" Type="http://schemas.openxmlformats.org/officeDocument/2006/relationships/hyperlink" Target="https://en.wikipedia.org/wiki/Nitrogen_fixation" TargetMode="External"/><Relationship Id="rId28" Type="http://schemas.openxmlformats.org/officeDocument/2006/relationships/hyperlink" Target="https://en.wikipedia.org/wiki/Conservation_biology" TargetMode="External"/><Relationship Id="rId36" Type="http://schemas.openxmlformats.org/officeDocument/2006/relationships/hyperlink" Target="https://en.wikipedia.org/wiki/Minimum_viable_population" TargetMode="External"/><Relationship Id="rId49" Type="http://schemas.openxmlformats.org/officeDocument/2006/relationships/hyperlink" Target="https://en.wikipedia.org/wiki/Conservation_biology" TargetMode="External"/><Relationship Id="rId57" Type="http://schemas.openxmlformats.org/officeDocument/2006/relationships/hyperlink" Target="https://en.wikipedia.org/wiki/Ethics" TargetMode="External"/><Relationship Id="rId106" Type="http://schemas.openxmlformats.org/officeDocument/2006/relationships/hyperlink" Target="https://en.wikipedia.org/wiki/Ecology" TargetMode="External"/><Relationship Id="rId114" Type="http://schemas.openxmlformats.org/officeDocument/2006/relationships/hyperlink" Target="https://en.wikipedia.org/wiki/Theoretical_ecology" TargetMode="External"/><Relationship Id="rId119" Type="http://schemas.openxmlformats.org/officeDocument/2006/relationships/hyperlink" Target="https://en.wikipedia.org/wiki/Predator" TargetMode="External"/><Relationship Id="rId127" Type="http://schemas.openxmlformats.org/officeDocument/2006/relationships/hyperlink" Target="https://en.wikipedia.org/wiki/Toxicity" TargetMode="External"/><Relationship Id="rId10" Type="http://schemas.openxmlformats.org/officeDocument/2006/relationships/hyperlink" Target="https://en.wikipedia.org/wiki/Cell_(biology)" TargetMode="External"/><Relationship Id="rId31" Type="http://schemas.openxmlformats.org/officeDocument/2006/relationships/hyperlink" Target="https://en.wikipedia.org/wiki/Biological_dispersal" TargetMode="External"/><Relationship Id="rId44" Type="http://schemas.openxmlformats.org/officeDocument/2006/relationships/hyperlink" Target="https://en.wikipedia.org/wiki/Conservation_biology" TargetMode="External"/><Relationship Id="rId52" Type="http://schemas.openxmlformats.org/officeDocument/2006/relationships/hyperlink" Target="https://en.wikipedia.org/wiki/Extinction" TargetMode="External"/><Relationship Id="rId60" Type="http://schemas.openxmlformats.org/officeDocument/2006/relationships/hyperlink" Target="https://en.wikipedia.org/wiki/Conservation_biology" TargetMode="External"/><Relationship Id="rId65" Type="http://schemas.openxmlformats.org/officeDocument/2006/relationships/hyperlink" Target="https://en.wikipedia.org/wiki/Conservation_biology" TargetMode="External"/><Relationship Id="rId73" Type="http://schemas.openxmlformats.org/officeDocument/2006/relationships/hyperlink" Target="https://en.wikipedia.org/wiki/Sockeye_salmon" TargetMode="External"/><Relationship Id="rId78" Type="http://schemas.openxmlformats.org/officeDocument/2006/relationships/hyperlink" Target="https://en.wikipedia.org/wiki/Ecosystem" TargetMode="External"/><Relationship Id="rId81" Type="http://schemas.openxmlformats.org/officeDocument/2006/relationships/hyperlink" Target="https://en.wikipedia.org/wiki/Ecosystem" TargetMode="External"/><Relationship Id="rId86" Type="http://schemas.openxmlformats.org/officeDocument/2006/relationships/hyperlink" Target="https://en.wikipedia.org/wiki/Stephen_R._Carpenter" TargetMode="External"/><Relationship Id="rId94" Type="http://schemas.openxmlformats.org/officeDocument/2006/relationships/hyperlink" Target="https://en.wikipedia.org/wiki/Long_Term_Ecological_Research_Network" TargetMode="External"/><Relationship Id="rId99" Type="http://schemas.openxmlformats.org/officeDocument/2006/relationships/hyperlink" Target="https://en.wikipedia.org/wiki/Organism" TargetMode="External"/><Relationship Id="rId101" Type="http://schemas.openxmlformats.org/officeDocument/2006/relationships/hyperlink" Target="https://en.wikipedia.org/wiki/Environment_(biophysical)" TargetMode="External"/><Relationship Id="rId122" Type="http://schemas.openxmlformats.org/officeDocument/2006/relationships/hyperlink" Target="https://en.wikipedia.org/wiki/Island_biogeography" TargetMode="External"/><Relationship Id="rId130" Type="http://schemas.openxmlformats.org/officeDocument/2006/relationships/hyperlink" Target="https://en.wikipedia.org/wiki/Balance_of_nature" TargetMode="External"/><Relationship Id="rId135"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https://en.wikipedia.org/wiki/Gene" TargetMode="External"/><Relationship Id="rId13" Type="http://schemas.openxmlformats.org/officeDocument/2006/relationships/hyperlink" Target="https://en.wikipedia.org/wiki/Organism" TargetMode="External"/><Relationship Id="rId18" Type="http://schemas.openxmlformats.org/officeDocument/2006/relationships/hyperlink" Target="https://en.wikipedia.org/wiki/Biome" TargetMode="External"/><Relationship Id="rId39" Type="http://schemas.openxmlformats.org/officeDocument/2006/relationships/hyperlink" Target="https://en.wikipedia.org/wiki/Conservation_biology" TargetMode="External"/><Relationship Id="rId109" Type="http://schemas.openxmlformats.org/officeDocument/2006/relationships/hyperlink" Target="https://en.wikipedia.org/wiki/Unified_neutral_theory_of_biodiversity" TargetMode="External"/><Relationship Id="rId34" Type="http://schemas.openxmlformats.org/officeDocument/2006/relationships/hyperlink" Target="https://en.wikipedia.org/wiki/Effective_population_size" TargetMode="External"/><Relationship Id="rId50" Type="http://schemas.openxmlformats.org/officeDocument/2006/relationships/hyperlink" Target="https://en.wikipedia.org/wiki/Conservation_biology" TargetMode="External"/><Relationship Id="rId55" Type="http://schemas.openxmlformats.org/officeDocument/2006/relationships/hyperlink" Target="https://en.wikipedia.org/wiki/Holocene_extinction" TargetMode="External"/><Relationship Id="rId76" Type="http://schemas.openxmlformats.org/officeDocument/2006/relationships/hyperlink" Target="https://en.wikipedia.org/wiki/Conservation_biology" TargetMode="External"/><Relationship Id="rId97" Type="http://schemas.openxmlformats.org/officeDocument/2006/relationships/image" Target="media/image1.gif"/><Relationship Id="rId104" Type="http://schemas.openxmlformats.org/officeDocument/2006/relationships/hyperlink" Target="https://en.wikipedia.org/wiki/Branches_of_science" TargetMode="External"/><Relationship Id="rId120" Type="http://schemas.openxmlformats.org/officeDocument/2006/relationships/hyperlink" Target="https://en.wikipedia.org/wiki/Swarming" TargetMode="External"/><Relationship Id="rId125" Type="http://schemas.openxmlformats.org/officeDocument/2006/relationships/hyperlink" Target="https://en.wikipedia.org/wiki/Ecological_collapse"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en.wikipedia.org/wiki/Tlingit_people" TargetMode="External"/><Relationship Id="rId92" Type="http://schemas.openxmlformats.org/officeDocument/2006/relationships/hyperlink" Target="https://en.wikipedia.org/wiki/Biogeochemistry" TargetMode="External"/><Relationship Id="rId2" Type="http://schemas.openxmlformats.org/officeDocument/2006/relationships/numbering" Target="numbering.xml"/><Relationship Id="rId29" Type="http://schemas.openxmlformats.org/officeDocument/2006/relationships/hyperlink" Target="https://en.wikipedia.org/wiki/Ecology" TargetMode="External"/><Relationship Id="rId24" Type="http://schemas.openxmlformats.org/officeDocument/2006/relationships/hyperlink" Target="https://en.wikipedia.org/wiki/Ecology" TargetMode="External"/><Relationship Id="rId40" Type="http://schemas.openxmlformats.org/officeDocument/2006/relationships/hyperlink" Target="https://en.wikipedia.org/wiki/Conservation_biology" TargetMode="External"/><Relationship Id="rId45" Type="http://schemas.openxmlformats.org/officeDocument/2006/relationships/hyperlink" Target="https://en.wikipedia.org/wiki/Conservation_biology" TargetMode="External"/><Relationship Id="rId66" Type="http://schemas.openxmlformats.org/officeDocument/2006/relationships/hyperlink" Target="https://en.wikipedia.org/wiki/Tragedy_of_the_Commons" TargetMode="External"/><Relationship Id="rId87" Type="http://schemas.openxmlformats.org/officeDocument/2006/relationships/hyperlink" Target="https://en.wikipedia.org/wiki/Ecosystem" TargetMode="External"/><Relationship Id="rId110" Type="http://schemas.openxmlformats.org/officeDocument/2006/relationships/hyperlink" Target="https://en.wikipedia.org/wiki/Stephen_Hubbell" TargetMode="External"/><Relationship Id="rId115" Type="http://schemas.openxmlformats.org/officeDocument/2006/relationships/hyperlink" Target="https://en.wikipedia.org/wiki/Random_walk" TargetMode="External"/><Relationship Id="rId131" Type="http://schemas.openxmlformats.org/officeDocument/2006/relationships/hyperlink" Target="https://en.wikipedia.org/wiki/Robert_Ulanowicz" TargetMode="External"/><Relationship Id="rId136" Type="http://schemas.openxmlformats.org/officeDocument/2006/relationships/diagramLayout" Target="diagrams/layout1.xml"/><Relationship Id="rId61" Type="http://schemas.openxmlformats.org/officeDocument/2006/relationships/hyperlink" Target="https://en.wikipedia.org/wiki/Conservation_biology" TargetMode="External"/><Relationship Id="rId82" Type="http://schemas.openxmlformats.org/officeDocument/2006/relationships/hyperlink" Target="https://en.wikipedia.org/wiki/Ecosystem" TargetMode="External"/><Relationship Id="rId19" Type="http://schemas.openxmlformats.org/officeDocument/2006/relationships/hyperlink" Target="https://en.wikipedia.org/wiki/Biosphere" TargetMode="External"/><Relationship Id="rId14" Type="http://schemas.openxmlformats.org/officeDocument/2006/relationships/hyperlink" Target="https://en.wikipedia.org/wiki/Species" TargetMode="External"/><Relationship Id="rId30" Type="http://schemas.openxmlformats.org/officeDocument/2006/relationships/hyperlink" Target="https://en.wikipedia.org/wiki/Population_ecology" TargetMode="External"/><Relationship Id="rId35" Type="http://schemas.openxmlformats.org/officeDocument/2006/relationships/hyperlink" Target="https://en.wikipedia.org/wiki/Inbreeding_depression" TargetMode="External"/><Relationship Id="rId56" Type="http://schemas.openxmlformats.org/officeDocument/2006/relationships/hyperlink" Target="https://en.wikipedia.org/wiki/Morals" TargetMode="External"/><Relationship Id="rId77" Type="http://schemas.openxmlformats.org/officeDocument/2006/relationships/hyperlink" Target="https://en.wikipedia.org/wiki/Conservation_biology" TargetMode="External"/><Relationship Id="rId100" Type="http://schemas.openxmlformats.org/officeDocument/2006/relationships/hyperlink" Target="https://en.wikipedia.org/wiki/Population" TargetMode="External"/><Relationship Id="rId105" Type="http://schemas.openxmlformats.org/officeDocument/2006/relationships/hyperlink" Target="https://en.wikipedia.org/wiki/Effect_of_human_activity_on_the_environment" TargetMode="External"/><Relationship Id="rId126" Type="http://schemas.openxmlformats.org/officeDocument/2006/relationships/hyperlink" Target="https://en.wikipedia.org/wiki/Ecological_health"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F9D3F22-C8CD-44BE-A619-E323DA169753}"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B40D7EBB-A5DB-455C-AE2B-CBAB13D5FE9A}">
      <dgm:prSet phldrT="[Κείμενο]"/>
      <dgm:spPr/>
      <dgm:t>
        <a:bodyPr/>
        <a:lstStyle/>
        <a:p>
          <a:r>
            <a:rPr lang="el-GR"/>
            <a:t>Κώστας</a:t>
          </a:r>
        </a:p>
      </dgm:t>
    </dgm:pt>
    <dgm:pt modelId="{BF867CAD-E33E-42FC-A623-858E8A5D19BA}" type="parTrans" cxnId="{EFA74EE1-0310-4B2A-9A3E-4114D25B62AE}">
      <dgm:prSet/>
      <dgm:spPr/>
      <dgm:t>
        <a:bodyPr/>
        <a:lstStyle/>
        <a:p>
          <a:endParaRPr lang="el-GR"/>
        </a:p>
      </dgm:t>
    </dgm:pt>
    <dgm:pt modelId="{363094ED-D9DD-47E9-B8BB-17E483059035}" type="sibTrans" cxnId="{EFA74EE1-0310-4B2A-9A3E-4114D25B62AE}">
      <dgm:prSet/>
      <dgm:spPr/>
      <dgm:t>
        <a:bodyPr/>
        <a:lstStyle/>
        <a:p>
          <a:endParaRPr lang="el-GR"/>
        </a:p>
      </dgm:t>
    </dgm:pt>
    <dgm:pt modelId="{616BB677-36DC-49BD-9330-560B6C8D7A6E}">
      <dgm:prSet phldrT="[Κείμενο]"/>
      <dgm:spPr/>
      <dgm:t>
        <a:bodyPr/>
        <a:lstStyle/>
        <a:p>
          <a:r>
            <a:rPr lang="el-GR"/>
            <a:t>Μελίνα</a:t>
          </a:r>
        </a:p>
      </dgm:t>
    </dgm:pt>
    <dgm:pt modelId="{A83C1B3E-0AAA-4120-999D-05C306D08EA8}" type="parTrans" cxnId="{C2C79A8C-C8C1-4CE8-BE5C-1F7478C7B1C5}">
      <dgm:prSet/>
      <dgm:spPr/>
      <dgm:t>
        <a:bodyPr/>
        <a:lstStyle/>
        <a:p>
          <a:endParaRPr lang="el-GR"/>
        </a:p>
      </dgm:t>
    </dgm:pt>
    <dgm:pt modelId="{3DCA189B-2386-4E72-9B5F-C704665770ED}" type="sibTrans" cxnId="{C2C79A8C-C8C1-4CE8-BE5C-1F7478C7B1C5}">
      <dgm:prSet/>
      <dgm:spPr/>
      <dgm:t>
        <a:bodyPr/>
        <a:lstStyle/>
        <a:p>
          <a:endParaRPr lang="el-GR"/>
        </a:p>
      </dgm:t>
    </dgm:pt>
    <dgm:pt modelId="{DA2F5259-241C-454A-A22E-136815E88FFF}">
      <dgm:prSet phldrT="[Κείμενο]"/>
      <dgm:spPr/>
      <dgm:t>
        <a:bodyPr/>
        <a:lstStyle/>
        <a:p>
          <a:r>
            <a:rPr lang="el-GR"/>
            <a:t>Διαλεκτή</a:t>
          </a:r>
        </a:p>
      </dgm:t>
    </dgm:pt>
    <dgm:pt modelId="{5D558227-3C83-43FB-9ECF-7FC6C3ACC037}" type="parTrans" cxnId="{DFDC4034-2C11-4B81-B5F7-AC4D4129FB6D}">
      <dgm:prSet/>
      <dgm:spPr/>
      <dgm:t>
        <a:bodyPr/>
        <a:lstStyle/>
        <a:p>
          <a:endParaRPr lang="el-GR"/>
        </a:p>
      </dgm:t>
    </dgm:pt>
    <dgm:pt modelId="{5761F67C-186B-4E9D-B7B7-4B1EB4345B7F}" type="sibTrans" cxnId="{DFDC4034-2C11-4B81-B5F7-AC4D4129FB6D}">
      <dgm:prSet/>
      <dgm:spPr/>
      <dgm:t>
        <a:bodyPr/>
        <a:lstStyle/>
        <a:p>
          <a:endParaRPr lang="el-GR"/>
        </a:p>
      </dgm:t>
    </dgm:pt>
    <dgm:pt modelId="{FFA7EFE3-29FE-4EFB-9CC1-739E1EFCF1A1}">
      <dgm:prSet phldrT="[Κείμενο]"/>
      <dgm:spPr/>
      <dgm:t>
        <a:bodyPr/>
        <a:lstStyle/>
        <a:p>
          <a:r>
            <a:rPr lang="el-GR"/>
            <a:t>Ελένη</a:t>
          </a:r>
        </a:p>
      </dgm:t>
    </dgm:pt>
    <dgm:pt modelId="{6F0F98DF-26CC-4493-A786-C67D7A1555BE}" type="parTrans" cxnId="{F089DF53-47E2-49B6-B815-DA1BDA4F86F1}">
      <dgm:prSet/>
      <dgm:spPr/>
      <dgm:t>
        <a:bodyPr/>
        <a:lstStyle/>
        <a:p>
          <a:endParaRPr lang="el-GR"/>
        </a:p>
      </dgm:t>
    </dgm:pt>
    <dgm:pt modelId="{C91074E8-7173-44F3-8A66-8D7E77FD666C}" type="sibTrans" cxnId="{F089DF53-47E2-49B6-B815-DA1BDA4F86F1}">
      <dgm:prSet/>
      <dgm:spPr/>
      <dgm:t>
        <a:bodyPr/>
        <a:lstStyle/>
        <a:p>
          <a:endParaRPr lang="el-GR"/>
        </a:p>
      </dgm:t>
    </dgm:pt>
    <dgm:pt modelId="{EF7A4269-A227-45BB-9FA3-BB4744FEEA73}">
      <dgm:prSet phldrT="[Κείμενο]"/>
      <dgm:spPr/>
      <dgm:t>
        <a:bodyPr/>
        <a:lstStyle/>
        <a:p>
          <a:r>
            <a:rPr lang="el-GR"/>
            <a:t>Κωνσταντίνος</a:t>
          </a:r>
        </a:p>
      </dgm:t>
    </dgm:pt>
    <dgm:pt modelId="{7E40FBE6-103A-4E40-BD0F-4EBC2EFEDEDB}" type="parTrans" cxnId="{EC4BE720-5240-4F75-AF35-F35CD2C9783E}">
      <dgm:prSet/>
      <dgm:spPr/>
      <dgm:t>
        <a:bodyPr/>
        <a:lstStyle/>
        <a:p>
          <a:endParaRPr lang="el-GR"/>
        </a:p>
      </dgm:t>
    </dgm:pt>
    <dgm:pt modelId="{3CBC6CF0-E7A3-4354-914D-81C609D73B9E}" type="sibTrans" cxnId="{EC4BE720-5240-4F75-AF35-F35CD2C9783E}">
      <dgm:prSet/>
      <dgm:spPr/>
      <dgm:t>
        <a:bodyPr/>
        <a:lstStyle/>
        <a:p>
          <a:endParaRPr lang="el-GR"/>
        </a:p>
      </dgm:t>
    </dgm:pt>
    <dgm:pt modelId="{7AAF01E4-5DDD-4B8E-9082-FAA425C0E7A5}">
      <dgm:prSet/>
      <dgm:spPr/>
      <dgm:t>
        <a:bodyPr/>
        <a:lstStyle/>
        <a:p>
          <a:r>
            <a:rPr lang="el-GR"/>
            <a:t>Ιωάννα</a:t>
          </a:r>
        </a:p>
      </dgm:t>
    </dgm:pt>
    <dgm:pt modelId="{954706F5-9743-4929-BFF7-331190A64077}" type="parTrans" cxnId="{3216C27B-08F1-4AA3-9E39-ECB537F3B16D}">
      <dgm:prSet/>
      <dgm:spPr/>
      <dgm:t>
        <a:bodyPr/>
        <a:lstStyle/>
        <a:p>
          <a:endParaRPr lang="el-GR"/>
        </a:p>
      </dgm:t>
    </dgm:pt>
    <dgm:pt modelId="{8AA685B7-3B18-4393-8849-7D85FE3B27E2}" type="sibTrans" cxnId="{3216C27B-08F1-4AA3-9E39-ECB537F3B16D}">
      <dgm:prSet/>
      <dgm:spPr/>
      <dgm:t>
        <a:bodyPr/>
        <a:lstStyle/>
        <a:p>
          <a:endParaRPr lang="el-GR"/>
        </a:p>
      </dgm:t>
    </dgm:pt>
    <dgm:pt modelId="{738672E0-B7D2-4A80-87A1-D372CC723483}">
      <dgm:prSet/>
      <dgm:spPr/>
      <dgm:t>
        <a:bodyPr/>
        <a:lstStyle/>
        <a:p>
          <a:r>
            <a:rPr lang="el-GR"/>
            <a:t>Γιώργος</a:t>
          </a:r>
        </a:p>
      </dgm:t>
    </dgm:pt>
    <dgm:pt modelId="{25ECF0DE-0DFC-4402-B05C-432640D06F01}" type="parTrans" cxnId="{F6A921BE-A909-4674-BE8B-DDF130710A02}">
      <dgm:prSet/>
      <dgm:spPr/>
      <dgm:t>
        <a:bodyPr/>
        <a:lstStyle/>
        <a:p>
          <a:endParaRPr lang="el-GR"/>
        </a:p>
      </dgm:t>
    </dgm:pt>
    <dgm:pt modelId="{66256FAB-BC81-4B15-806E-4F4C0CB6DE49}" type="sibTrans" cxnId="{F6A921BE-A909-4674-BE8B-DDF130710A02}">
      <dgm:prSet/>
      <dgm:spPr/>
      <dgm:t>
        <a:bodyPr/>
        <a:lstStyle/>
        <a:p>
          <a:endParaRPr lang="el-GR"/>
        </a:p>
      </dgm:t>
    </dgm:pt>
    <dgm:pt modelId="{09D65394-3A7E-472F-B842-DD2834F18052}" type="pres">
      <dgm:prSet presAssocID="{4F9D3F22-C8CD-44BE-A619-E323DA169753}" presName="hierChild1" presStyleCnt="0">
        <dgm:presLayoutVars>
          <dgm:chPref val="1"/>
          <dgm:dir/>
          <dgm:animOne val="branch"/>
          <dgm:animLvl val="lvl"/>
          <dgm:resizeHandles/>
        </dgm:presLayoutVars>
      </dgm:prSet>
      <dgm:spPr/>
      <dgm:t>
        <a:bodyPr/>
        <a:lstStyle/>
        <a:p>
          <a:endParaRPr lang="el-GR"/>
        </a:p>
      </dgm:t>
    </dgm:pt>
    <dgm:pt modelId="{32DA0279-776A-4E62-AB19-DBD369CDDD10}" type="pres">
      <dgm:prSet presAssocID="{B40D7EBB-A5DB-455C-AE2B-CBAB13D5FE9A}" presName="hierRoot1" presStyleCnt="0"/>
      <dgm:spPr/>
    </dgm:pt>
    <dgm:pt modelId="{4D909408-E94C-43DF-8E84-3929B9232F0B}" type="pres">
      <dgm:prSet presAssocID="{B40D7EBB-A5DB-455C-AE2B-CBAB13D5FE9A}" presName="composite" presStyleCnt="0"/>
      <dgm:spPr/>
    </dgm:pt>
    <dgm:pt modelId="{06AD4B9E-48B3-486E-B6C0-0E0CF7E5CF8B}" type="pres">
      <dgm:prSet presAssocID="{B40D7EBB-A5DB-455C-AE2B-CBAB13D5FE9A}" presName="background" presStyleLbl="node0" presStyleIdx="0" presStyleCnt="1"/>
      <dgm:spPr/>
    </dgm:pt>
    <dgm:pt modelId="{5ED01FB8-3AD6-4A70-BBE0-1D08C80A6FFA}" type="pres">
      <dgm:prSet presAssocID="{B40D7EBB-A5DB-455C-AE2B-CBAB13D5FE9A}" presName="text" presStyleLbl="fgAcc0" presStyleIdx="0" presStyleCnt="1">
        <dgm:presLayoutVars>
          <dgm:chPref val="3"/>
        </dgm:presLayoutVars>
      </dgm:prSet>
      <dgm:spPr/>
      <dgm:t>
        <a:bodyPr/>
        <a:lstStyle/>
        <a:p>
          <a:endParaRPr lang="el-GR"/>
        </a:p>
      </dgm:t>
    </dgm:pt>
    <dgm:pt modelId="{03FFC2B1-8174-4DC3-B592-662F54D2D2D4}" type="pres">
      <dgm:prSet presAssocID="{B40D7EBB-A5DB-455C-AE2B-CBAB13D5FE9A}" presName="hierChild2" presStyleCnt="0"/>
      <dgm:spPr/>
    </dgm:pt>
    <dgm:pt modelId="{D03D685E-CC72-48C5-8F3A-C2D08D3EF8A1}" type="pres">
      <dgm:prSet presAssocID="{A83C1B3E-0AAA-4120-999D-05C306D08EA8}" presName="Name10" presStyleLbl="parChTrans1D2" presStyleIdx="0" presStyleCnt="2"/>
      <dgm:spPr/>
      <dgm:t>
        <a:bodyPr/>
        <a:lstStyle/>
        <a:p>
          <a:endParaRPr lang="el-GR"/>
        </a:p>
      </dgm:t>
    </dgm:pt>
    <dgm:pt modelId="{EA614D6D-8594-4FC2-BA66-9DD3258E9F5F}" type="pres">
      <dgm:prSet presAssocID="{616BB677-36DC-49BD-9330-560B6C8D7A6E}" presName="hierRoot2" presStyleCnt="0"/>
      <dgm:spPr/>
    </dgm:pt>
    <dgm:pt modelId="{70FC6BD5-85E9-4ADC-BC1F-C4929BE43A93}" type="pres">
      <dgm:prSet presAssocID="{616BB677-36DC-49BD-9330-560B6C8D7A6E}" presName="composite2" presStyleCnt="0"/>
      <dgm:spPr/>
    </dgm:pt>
    <dgm:pt modelId="{DE71C233-6CFB-42DF-9A29-01A659169718}" type="pres">
      <dgm:prSet presAssocID="{616BB677-36DC-49BD-9330-560B6C8D7A6E}" presName="background2" presStyleLbl="node2" presStyleIdx="0" presStyleCnt="2"/>
      <dgm:spPr/>
    </dgm:pt>
    <dgm:pt modelId="{B892C5DC-C37D-40D8-8EBB-CD35609BF8AA}" type="pres">
      <dgm:prSet presAssocID="{616BB677-36DC-49BD-9330-560B6C8D7A6E}" presName="text2" presStyleLbl="fgAcc2" presStyleIdx="0" presStyleCnt="2">
        <dgm:presLayoutVars>
          <dgm:chPref val="3"/>
        </dgm:presLayoutVars>
      </dgm:prSet>
      <dgm:spPr/>
      <dgm:t>
        <a:bodyPr/>
        <a:lstStyle/>
        <a:p>
          <a:endParaRPr lang="el-GR"/>
        </a:p>
      </dgm:t>
    </dgm:pt>
    <dgm:pt modelId="{02B88304-0CD2-4DE6-8C68-D58B3212ECDE}" type="pres">
      <dgm:prSet presAssocID="{616BB677-36DC-49BD-9330-560B6C8D7A6E}" presName="hierChild3" presStyleCnt="0"/>
      <dgm:spPr/>
    </dgm:pt>
    <dgm:pt modelId="{D505AA57-213A-456B-B633-286940CCB3F4}" type="pres">
      <dgm:prSet presAssocID="{5D558227-3C83-43FB-9ECF-7FC6C3ACC037}" presName="Name17" presStyleLbl="parChTrans1D3" presStyleIdx="0" presStyleCnt="4"/>
      <dgm:spPr/>
      <dgm:t>
        <a:bodyPr/>
        <a:lstStyle/>
        <a:p>
          <a:endParaRPr lang="el-GR"/>
        </a:p>
      </dgm:t>
    </dgm:pt>
    <dgm:pt modelId="{68B46A73-5B01-4BCA-AC9A-A76C4A447210}" type="pres">
      <dgm:prSet presAssocID="{DA2F5259-241C-454A-A22E-136815E88FFF}" presName="hierRoot3" presStyleCnt="0"/>
      <dgm:spPr/>
    </dgm:pt>
    <dgm:pt modelId="{9F381419-706D-47B6-B560-CFA37DCFA5FF}" type="pres">
      <dgm:prSet presAssocID="{DA2F5259-241C-454A-A22E-136815E88FFF}" presName="composite3" presStyleCnt="0"/>
      <dgm:spPr/>
    </dgm:pt>
    <dgm:pt modelId="{E938BC05-4A53-4834-A688-175B349544AB}" type="pres">
      <dgm:prSet presAssocID="{DA2F5259-241C-454A-A22E-136815E88FFF}" presName="background3" presStyleLbl="node3" presStyleIdx="0" presStyleCnt="4"/>
      <dgm:spPr/>
    </dgm:pt>
    <dgm:pt modelId="{83C19EB5-C772-4D87-9038-ED875BDE22F3}" type="pres">
      <dgm:prSet presAssocID="{DA2F5259-241C-454A-A22E-136815E88FFF}" presName="text3" presStyleLbl="fgAcc3" presStyleIdx="0" presStyleCnt="4">
        <dgm:presLayoutVars>
          <dgm:chPref val="3"/>
        </dgm:presLayoutVars>
      </dgm:prSet>
      <dgm:spPr/>
      <dgm:t>
        <a:bodyPr/>
        <a:lstStyle/>
        <a:p>
          <a:endParaRPr lang="el-GR"/>
        </a:p>
      </dgm:t>
    </dgm:pt>
    <dgm:pt modelId="{C5417C63-26B2-432C-B2A4-7C237DC5F0EE}" type="pres">
      <dgm:prSet presAssocID="{DA2F5259-241C-454A-A22E-136815E88FFF}" presName="hierChild4" presStyleCnt="0"/>
      <dgm:spPr/>
    </dgm:pt>
    <dgm:pt modelId="{B240057E-B170-498F-8F40-AEBAD1B044D7}" type="pres">
      <dgm:prSet presAssocID="{954706F5-9743-4929-BFF7-331190A64077}" presName="Name17" presStyleLbl="parChTrans1D3" presStyleIdx="1" presStyleCnt="4"/>
      <dgm:spPr/>
      <dgm:t>
        <a:bodyPr/>
        <a:lstStyle/>
        <a:p>
          <a:endParaRPr lang="el-GR"/>
        </a:p>
      </dgm:t>
    </dgm:pt>
    <dgm:pt modelId="{65CBD2AE-F1EC-44C3-8B14-DDE63D48502A}" type="pres">
      <dgm:prSet presAssocID="{7AAF01E4-5DDD-4B8E-9082-FAA425C0E7A5}" presName="hierRoot3" presStyleCnt="0"/>
      <dgm:spPr/>
    </dgm:pt>
    <dgm:pt modelId="{B7DE8BCC-5F6A-4380-8A05-B84842B2AAB4}" type="pres">
      <dgm:prSet presAssocID="{7AAF01E4-5DDD-4B8E-9082-FAA425C0E7A5}" presName="composite3" presStyleCnt="0"/>
      <dgm:spPr/>
    </dgm:pt>
    <dgm:pt modelId="{113AD4C3-22DB-463A-B01D-8C41B07E8837}" type="pres">
      <dgm:prSet presAssocID="{7AAF01E4-5DDD-4B8E-9082-FAA425C0E7A5}" presName="background3" presStyleLbl="node3" presStyleIdx="1" presStyleCnt="4"/>
      <dgm:spPr/>
    </dgm:pt>
    <dgm:pt modelId="{7D7040BD-EE42-43FA-BDA8-CBC7409907F1}" type="pres">
      <dgm:prSet presAssocID="{7AAF01E4-5DDD-4B8E-9082-FAA425C0E7A5}" presName="text3" presStyleLbl="fgAcc3" presStyleIdx="1" presStyleCnt="4">
        <dgm:presLayoutVars>
          <dgm:chPref val="3"/>
        </dgm:presLayoutVars>
      </dgm:prSet>
      <dgm:spPr/>
      <dgm:t>
        <a:bodyPr/>
        <a:lstStyle/>
        <a:p>
          <a:endParaRPr lang="el-GR"/>
        </a:p>
      </dgm:t>
    </dgm:pt>
    <dgm:pt modelId="{26CAA9F5-0648-4EBC-99E3-508D37F5175C}" type="pres">
      <dgm:prSet presAssocID="{7AAF01E4-5DDD-4B8E-9082-FAA425C0E7A5}" presName="hierChild4" presStyleCnt="0"/>
      <dgm:spPr/>
    </dgm:pt>
    <dgm:pt modelId="{F616B1DE-9CB5-4CAA-B68B-42766AB9AB0C}" type="pres">
      <dgm:prSet presAssocID="{6F0F98DF-26CC-4493-A786-C67D7A1555BE}" presName="Name10" presStyleLbl="parChTrans1D2" presStyleIdx="1" presStyleCnt="2"/>
      <dgm:spPr/>
      <dgm:t>
        <a:bodyPr/>
        <a:lstStyle/>
        <a:p>
          <a:endParaRPr lang="el-GR"/>
        </a:p>
      </dgm:t>
    </dgm:pt>
    <dgm:pt modelId="{FF4EEB42-0139-461B-A9C0-7411918709E1}" type="pres">
      <dgm:prSet presAssocID="{FFA7EFE3-29FE-4EFB-9CC1-739E1EFCF1A1}" presName="hierRoot2" presStyleCnt="0"/>
      <dgm:spPr/>
    </dgm:pt>
    <dgm:pt modelId="{265C398C-45BE-4223-8FC4-B68C4D970592}" type="pres">
      <dgm:prSet presAssocID="{FFA7EFE3-29FE-4EFB-9CC1-739E1EFCF1A1}" presName="composite2" presStyleCnt="0"/>
      <dgm:spPr/>
    </dgm:pt>
    <dgm:pt modelId="{2715F8EE-73C3-4E8F-BE41-FA4379580501}" type="pres">
      <dgm:prSet presAssocID="{FFA7EFE3-29FE-4EFB-9CC1-739E1EFCF1A1}" presName="background2" presStyleLbl="node2" presStyleIdx="1" presStyleCnt="2"/>
      <dgm:spPr/>
    </dgm:pt>
    <dgm:pt modelId="{2DD9C4AF-8386-4757-9BC4-73788BC8218A}" type="pres">
      <dgm:prSet presAssocID="{FFA7EFE3-29FE-4EFB-9CC1-739E1EFCF1A1}" presName="text2" presStyleLbl="fgAcc2" presStyleIdx="1" presStyleCnt="2">
        <dgm:presLayoutVars>
          <dgm:chPref val="3"/>
        </dgm:presLayoutVars>
      </dgm:prSet>
      <dgm:spPr/>
      <dgm:t>
        <a:bodyPr/>
        <a:lstStyle/>
        <a:p>
          <a:endParaRPr lang="el-GR"/>
        </a:p>
      </dgm:t>
    </dgm:pt>
    <dgm:pt modelId="{84AC4575-9209-47FD-8373-DBCA0517EDD1}" type="pres">
      <dgm:prSet presAssocID="{FFA7EFE3-29FE-4EFB-9CC1-739E1EFCF1A1}" presName="hierChild3" presStyleCnt="0"/>
      <dgm:spPr/>
    </dgm:pt>
    <dgm:pt modelId="{20663D4B-E680-438E-94F2-2567302F4414}" type="pres">
      <dgm:prSet presAssocID="{7E40FBE6-103A-4E40-BD0F-4EBC2EFEDEDB}" presName="Name17" presStyleLbl="parChTrans1D3" presStyleIdx="2" presStyleCnt="4"/>
      <dgm:spPr/>
      <dgm:t>
        <a:bodyPr/>
        <a:lstStyle/>
        <a:p>
          <a:endParaRPr lang="el-GR"/>
        </a:p>
      </dgm:t>
    </dgm:pt>
    <dgm:pt modelId="{C6498242-6B1B-4314-B2C8-146F062B6081}" type="pres">
      <dgm:prSet presAssocID="{EF7A4269-A227-45BB-9FA3-BB4744FEEA73}" presName="hierRoot3" presStyleCnt="0"/>
      <dgm:spPr/>
    </dgm:pt>
    <dgm:pt modelId="{56CF39D2-8CDD-4DDB-B459-24311E84778F}" type="pres">
      <dgm:prSet presAssocID="{EF7A4269-A227-45BB-9FA3-BB4744FEEA73}" presName="composite3" presStyleCnt="0"/>
      <dgm:spPr/>
    </dgm:pt>
    <dgm:pt modelId="{C317220F-7516-4A7C-8F48-E0EF7CFC5F38}" type="pres">
      <dgm:prSet presAssocID="{EF7A4269-A227-45BB-9FA3-BB4744FEEA73}" presName="background3" presStyleLbl="node3" presStyleIdx="2" presStyleCnt="4"/>
      <dgm:spPr/>
    </dgm:pt>
    <dgm:pt modelId="{C59F8FB6-9E8C-4B01-B729-70ADB18E4156}" type="pres">
      <dgm:prSet presAssocID="{EF7A4269-A227-45BB-9FA3-BB4744FEEA73}" presName="text3" presStyleLbl="fgAcc3" presStyleIdx="2" presStyleCnt="4">
        <dgm:presLayoutVars>
          <dgm:chPref val="3"/>
        </dgm:presLayoutVars>
      </dgm:prSet>
      <dgm:spPr/>
      <dgm:t>
        <a:bodyPr/>
        <a:lstStyle/>
        <a:p>
          <a:endParaRPr lang="el-GR"/>
        </a:p>
      </dgm:t>
    </dgm:pt>
    <dgm:pt modelId="{69977C26-14CB-4B87-926D-ACAD69CBCB20}" type="pres">
      <dgm:prSet presAssocID="{EF7A4269-A227-45BB-9FA3-BB4744FEEA73}" presName="hierChild4" presStyleCnt="0"/>
      <dgm:spPr/>
    </dgm:pt>
    <dgm:pt modelId="{48026FAE-B22E-4732-82E2-4249F6FBD94C}" type="pres">
      <dgm:prSet presAssocID="{25ECF0DE-0DFC-4402-B05C-432640D06F01}" presName="Name17" presStyleLbl="parChTrans1D3" presStyleIdx="3" presStyleCnt="4"/>
      <dgm:spPr/>
      <dgm:t>
        <a:bodyPr/>
        <a:lstStyle/>
        <a:p>
          <a:endParaRPr lang="el-GR"/>
        </a:p>
      </dgm:t>
    </dgm:pt>
    <dgm:pt modelId="{37B2F162-A317-4154-A7F3-1950C7ED7128}" type="pres">
      <dgm:prSet presAssocID="{738672E0-B7D2-4A80-87A1-D372CC723483}" presName="hierRoot3" presStyleCnt="0"/>
      <dgm:spPr/>
    </dgm:pt>
    <dgm:pt modelId="{86C62281-3694-4695-97E9-68FA6316F698}" type="pres">
      <dgm:prSet presAssocID="{738672E0-B7D2-4A80-87A1-D372CC723483}" presName="composite3" presStyleCnt="0"/>
      <dgm:spPr/>
    </dgm:pt>
    <dgm:pt modelId="{9A27BC20-5824-4D7A-BFCD-559ECB34ACE1}" type="pres">
      <dgm:prSet presAssocID="{738672E0-B7D2-4A80-87A1-D372CC723483}" presName="background3" presStyleLbl="node3" presStyleIdx="3" presStyleCnt="4"/>
      <dgm:spPr/>
    </dgm:pt>
    <dgm:pt modelId="{4ED8624A-7F08-41D0-9D2C-4B474DE65C5D}" type="pres">
      <dgm:prSet presAssocID="{738672E0-B7D2-4A80-87A1-D372CC723483}" presName="text3" presStyleLbl="fgAcc3" presStyleIdx="3" presStyleCnt="4">
        <dgm:presLayoutVars>
          <dgm:chPref val="3"/>
        </dgm:presLayoutVars>
      </dgm:prSet>
      <dgm:spPr/>
      <dgm:t>
        <a:bodyPr/>
        <a:lstStyle/>
        <a:p>
          <a:endParaRPr lang="el-GR"/>
        </a:p>
      </dgm:t>
    </dgm:pt>
    <dgm:pt modelId="{2A8BE9A7-4E64-4DE2-91D3-58BD1083E729}" type="pres">
      <dgm:prSet presAssocID="{738672E0-B7D2-4A80-87A1-D372CC723483}" presName="hierChild4" presStyleCnt="0"/>
      <dgm:spPr/>
    </dgm:pt>
  </dgm:ptLst>
  <dgm:cxnLst>
    <dgm:cxn modelId="{F6A921BE-A909-4674-BE8B-DDF130710A02}" srcId="{FFA7EFE3-29FE-4EFB-9CC1-739E1EFCF1A1}" destId="{738672E0-B7D2-4A80-87A1-D372CC723483}" srcOrd="1" destOrd="0" parTransId="{25ECF0DE-0DFC-4402-B05C-432640D06F01}" sibTransId="{66256FAB-BC81-4B15-806E-4F4C0CB6DE49}"/>
    <dgm:cxn modelId="{DD26D922-1B4B-4ABB-8440-8FD6D71BE0C6}" type="presOf" srcId="{EF7A4269-A227-45BB-9FA3-BB4744FEEA73}" destId="{C59F8FB6-9E8C-4B01-B729-70ADB18E4156}" srcOrd="0" destOrd="0" presId="urn:microsoft.com/office/officeart/2005/8/layout/hierarchy1"/>
    <dgm:cxn modelId="{5389066B-027E-4E58-B002-B34D194A0820}" type="presOf" srcId="{954706F5-9743-4929-BFF7-331190A64077}" destId="{B240057E-B170-498F-8F40-AEBAD1B044D7}" srcOrd="0" destOrd="0" presId="urn:microsoft.com/office/officeart/2005/8/layout/hierarchy1"/>
    <dgm:cxn modelId="{F089DF53-47E2-49B6-B815-DA1BDA4F86F1}" srcId="{B40D7EBB-A5DB-455C-AE2B-CBAB13D5FE9A}" destId="{FFA7EFE3-29FE-4EFB-9CC1-739E1EFCF1A1}" srcOrd="1" destOrd="0" parTransId="{6F0F98DF-26CC-4493-A786-C67D7A1555BE}" sibTransId="{C91074E8-7173-44F3-8A66-8D7E77FD666C}"/>
    <dgm:cxn modelId="{BE02CA13-B59A-4B91-BA52-4750416D6B20}" type="presOf" srcId="{6F0F98DF-26CC-4493-A786-C67D7A1555BE}" destId="{F616B1DE-9CB5-4CAA-B68B-42766AB9AB0C}" srcOrd="0" destOrd="0" presId="urn:microsoft.com/office/officeart/2005/8/layout/hierarchy1"/>
    <dgm:cxn modelId="{93A9AD29-2747-4011-925D-0332BCF5D888}" type="presOf" srcId="{5D558227-3C83-43FB-9ECF-7FC6C3ACC037}" destId="{D505AA57-213A-456B-B633-286940CCB3F4}" srcOrd="0" destOrd="0" presId="urn:microsoft.com/office/officeart/2005/8/layout/hierarchy1"/>
    <dgm:cxn modelId="{EFA74EE1-0310-4B2A-9A3E-4114D25B62AE}" srcId="{4F9D3F22-C8CD-44BE-A619-E323DA169753}" destId="{B40D7EBB-A5DB-455C-AE2B-CBAB13D5FE9A}" srcOrd="0" destOrd="0" parTransId="{BF867CAD-E33E-42FC-A623-858E8A5D19BA}" sibTransId="{363094ED-D9DD-47E9-B8BB-17E483059035}"/>
    <dgm:cxn modelId="{2E0F88B5-C7FF-4777-8BC2-7081D08A3123}" type="presOf" srcId="{DA2F5259-241C-454A-A22E-136815E88FFF}" destId="{83C19EB5-C772-4D87-9038-ED875BDE22F3}" srcOrd="0" destOrd="0" presId="urn:microsoft.com/office/officeart/2005/8/layout/hierarchy1"/>
    <dgm:cxn modelId="{F0F9754E-246F-4F9F-9F10-C05A7113891F}" type="presOf" srcId="{7E40FBE6-103A-4E40-BD0F-4EBC2EFEDEDB}" destId="{20663D4B-E680-438E-94F2-2567302F4414}" srcOrd="0" destOrd="0" presId="urn:microsoft.com/office/officeart/2005/8/layout/hierarchy1"/>
    <dgm:cxn modelId="{84DCAF30-F97A-4ACE-B644-5B5D10FF2B0A}" type="presOf" srcId="{B40D7EBB-A5DB-455C-AE2B-CBAB13D5FE9A}" destId="{5ED01FB8-3AD6-4A70-BBE0-1D08C80A6FFA}" srcOrd="0" destOrd="0" presId="urn:microsoft.com/office/officeart/2005/8/layout/hierarchy1"/>
    <dgm:cxn modelId="{1E0B86C2-77C1-469B-BAE7-55C41CC3D73B}" type="presOf" srcId="{A83C1B3E-0AAA-4120-999D-05C306D08EA8}" destId="{D03D685E-CC72-48C5-8F3A-C2D08D3EF8A1}" srcOrd="0" destOrd="0" presId="urn:microsoft.com/office/officeart/2005/8/layout/hierarchy1"/>
    <dgm:cxn modelId="{3B9EB52E-B431-48FF-ADDD-6D2BF9CF9154}" type="presOf" srcId="{25ECF0DE-0DFC-4402-B05C-432640D06F01}" destId="{48026FAE-B22E-4732-82E2-4249F6FBD94C}" srcOrd="0" destOrd="0" presId="urn:microsoft.com/office/officeart/2005/8/layout/hierarchy1"/>
    <dgm:cxn modelId="{64B08A9B-143E-448B-9D07-2F05C1947626}" type="presOf" srcId="{738672E0-B7D2-4A80-87A1-D372CC723483}" destId="{4ED8624A-7F08-41D0-9D2C-4B474DE65C5D}" srcOrd="0" destOrd="0" presId="urn:microsoft.com/office/officeart/2005/8/layout/hierarchy1"/>
    <dgm:cxn modelId="{8686D0A5-CD78-42AA-9B94-A58BDD8CAAB9}" type="presOf" srcId="{4F9D3F22-C8CD-44BE-A619-E323DA169753}" destId="{09D65394-3A7E-472F-B842-DD2834F18052}" srcOrd="0" destOrd="0" presId="urn:microsoft.com/office/officeart/2005/8/layout/hierarchy1"/>
    <dgm:cxn modelId="{3F05AB4C-A5C7-4B83-A564-D4C139CDAD94}" type="presOf" srcId="{616BB677-36DC-49BD-9330-560B6C8D7A6E}" destId="{B892C5DC-C37D-40D8-8EBB-CD35609BF8AA}" srcOrd="0" destOrd="0" presId="urn:microsoft.com/office/officeart/2005/8/layout/hierarchy1"/>
    <dgm:cxn modelId="{C2C79A8C-C8C1-4CE8-BE5C-1F7478C7B1C5}" srcId="{B40D7EBB-A5DB-455C-AE2B-CBAB13D5FE9A}" destId="{616BB677-36DC-49BD-9330-560B6C8D7A6E}" srcOrd="0" destOrd="0" parTransId="{A83C1B3E-0AAA-4120-999D-05C306D08EA8}" sibTransId="{3DCA189B-2386-4E72-9B5F-C704665770ED}"/>
    <dgm:cxn modelId="{BE340760-6DE8-4451-B2D6-273DF0F52D7F}" type="presOf" srcId="{FFA7EFE3-29FE-4EFB-9CC1-739E1EFCF1A1}" destId="{2DD9C4AF-8386-4757-9BC4-73788BC8218A}" srcOrd="0" destOrd="0" presId="urn:microsoft.com/office/officeart/2005/8/layout/hierarchy1"/>
    <dgm:cxn modelId="{DFDC4034-2C11-4B81-B5F7-AC4D4129FB6D}" srcId="{616BB677-36DC-49BD-9330-560B6C8D7A6E}" destId="{DA2F5259-241C-454A-A22E-136815E88FFF}" srcOrd="0" destOrd="0" parTransId="{5D558227-3C83-43FB-9ECF-7FC6C3ACC037}" sibTransId="{5761F67C-186B-4E9D-B7B7-4B1EB4345B7F}"/>
    <dgm:cxn modelId="{EC4BE720-5240-4F75-AF35-F35CD2C9783E}" srcId="{FFA7EFE3-29FE-4EFB-9CC1-739E1EFCF1A1}" destId="{EF7A4269-A227-45BB-9FA3-BB4744FEEA73}" srcOrd="0" destOrd="0" parTransId="{7E40FBE6-103A-4E40-BD0F-4EBC2EFEDEDB}" sibTransId="{3CBC6CF0-E7A3-4354-914D-81C609D73B9E}"/>
    <dgm:cxn modelId="{CEEFAA1D-3F43-4812-B264-84AB9C2D46BB}" type="presOf" srcId="{7AAF01E4-5DDD-4B8E-9082-FAA425C0E7A5}" destId="{7D7040BD-EE42-43FA-BDA8-CBC7409907F1}" srcOrd="0" destOrd="0" presId="urn:microsoft.com/office/officeart/2005/8/layout/hierarchy1"/>
    <dgm:cxn modelId="{3216C27B-08F1-4AA3-9E39-ECB537F3B16D}" srcId="{616BB677-36DC-49BD-9330-560B6C8D7A6E}" destId="{7AAF01E4-5DDD-4B8E-9082-FAA425C0E7A5}" srcOrd="1" destOrd="0" parTransId="{954706F5-9743-4929-BFF7-331190A64077}" sibTransId="{8AA685B7-3B18-4393-8849-7D85FE3B27E2}"/>
    <dgm:cxn modelId="{EF210880-3E6D-4FD1-A50F-D40118AD4D38}" type="presParOf" srcId="{09D65394-3A7E-472F-B842-DD2834F18052}" destId="{32DA0279-776A-4E62-AB19-DBD369CDDD10}" srcOrd="0" destOrd="0" presId="urn:microsoft.com/office/officeart/2005/8/layout/hierarchy1"/>
    <dgm:cxn modelId="{AB751B2F-7F61-464F-96DB-EB47329A96FF}" type="presParOf" srcId="{32DA0279-776A-4E62-AB19-DBD369CDDD10}" destId="{4D909408-E94C-43DF-8E84-3929B9232F0B}" srcOrd="0" destOrd="0" presId="urn:microsoft.com/office/officeart/2005/8/layout/hierarchy1"/>
    <dgm:cxn modelId="{0CB66DF8-E683-4D49-9C14-37115FBE2526}" type="presParOf" srcId="{4D909408-E94C-43DF-8E84-3929B9232F0B}" destId="{06AD4B9E-48B3-486E-B6C0-0E0CF7E5CF8B}" srcOrd="0" destOrd="0" presId="urn:microsoft.com/office/officeart/2005/8/layout/hierarchy1"/>
    <dgm:cxn modelId="{5CA1CF75-E71E-4511-895E-81C8F53179DE}" type="presParOf" srcId="{4D909408-E94C-43DF-8E84-3929B9232F0B}" destId="{5ED01FB8-3AD6-4A70-BBE0-1D08C80A6FFA}" srcOrd="1" destOrd="0" presId="urn:microsoft.com/office/officeart/2005/8/layout/hierarchy1"/>
    <dgm:cxn modelId="{40794395-078A-4B88-9CA7-577830B047AF}" type="presParOf" srcId="{32DA0279-776A-4E62-AB19-DBD369CDDD10}" destId="{03FFC2B1-8174-4DC3-B592-662F54D2D2D4}" srcOrd="1" destOrd="0" presId="urn:microsoft.com/office/officeart/2005/8/layout/hierarchy1"/>
    <dgm:cxn modelId="{BB933FB0-5E68-4686-88DA-ADE23FF6628B}" type="presParOf" srcId="{03FFC2B1-8174-4DC3-B592-662F54D2D2D4}" destId="{D03D685E-CC72-48C5-8F3A-C2D08D3EF8A1}" srcOrd="0" destOrd="0" presId="urn:microsoft.com/office/officeart/2005/8/layout/hierarchy1"/>
    <dgm:cxn modelId="{6CE7FD8C-8617-40CD-9B41-0BF7F7844261}" type="presParOf" srcId="{03FFC2B1-8174-4DC3-B592-662F54D2D2D4}" destId="{EA614D6D-8594-4FC2-BA66-9DD3258E9F5F}" srcOrd="1" destOrd="0" presId="urn:microsoft.com/office/officeart/2005/8/layout/hierarchy1"/>
    <dgm:cxn modelId="{207483B0-276F-48FA-8AAA-1073BC2C8F37}" type="presParOf" srcId="{EA614D6D-8594-4FC2-BA66-9DD3258E9F5F}" destId="{70FC6BD5-85E9-4ADC-BC1F-C4929BE43A93}" srcOrd="0" destOrd="0" presId="urn:microsoft.com/office/officeart/2005/8/layout/hierarchy1"/>
    <dgm:cxn modelId="{84223B4F-7F13-4D5D-BD58-45B8704245CE}" type="presParOf" srcId="{70FC6BD5-85E9-4ADC-BC1F-C4929BE43A93}" destId="{DE71C233-6CFB-42DF-9A29-01A659169718}" srcOrd="0" destOrd="0" presId="urn:microsoft.com/office/officeart/2005/8/layout/hierarchy1"/>
    <dgm:cxn modelId="{9C4AE048-6B6D-4A89-A69E-2071EA905C3A}" type="presParOf" srcId="{70FC6BD5-85E9-4ADC-BC1F-C4929BE43A93}" destId="{B892C5DC-C37D-40D8-8EBB-CD35609BF8AA}" srcOrd="1" destOrd="0" presId="urn:microsoft.com/office/officeart/2005/8/layout/hierarchy1"/>
    <dgm:cxn modelId="{DFF1A0D3-5DC2-4EDC-A02B-5B8A9EC29ED6}" type="presParOf" srcId="{EA614D6D-8594-4FC2-BA66-9DD3258E9F5F}" destId="{02B88304-0CD2-4DE6-8C68-D58B3212ECDE}" srcOrd="1" destOrd="0" presId="urn:microsoft.com/office/officeart/2005/8/layout/hierarchy1"/>
    <dgm:cxn modelId="{CCBB238E-FCF7-48A7-B472-82DD0074B5BC}" type="presParOf" srcId="{02B88304-0CD2-4DE6-8C68-D58B3212ECDE}" destId="{D505AA57-213A-456B-B633-286940CCB3F4}" srcOrd="0" destOrd="0" presId="urn:microsoft.com/office/officeart/2005/8/layout/hierarchy1"/>
    <dgm:cxn modelId="{671F9122-3D02-41E4-9816-AB6443145F0F}" type="presParOf" srcId="{02B88304-0CD2-4DE6-8C68-D58B3212ECDE}" destId="{68B46A73-5B01-4BCA-AC9A-A76C4A447210}" srcOrd="1" destOrd="0" presId="urn:microsoft.com/office/officeart/2005/8/layout/hierarchy1"/>
    <dgm:cxn modelId="{B32B832A-1F05-4997-A9A7-E702A5F46D71}" type="presParOf" srcId="{68B46A73-5B01-4BCA-AC9A-A76C4A447210}" destId="{9F381419-706D-47B6-B560-CFA37DCFA5FF}" srcOrd="0" destOrd="0" presId="urn:microsoft.com/office/officeart/2005/8/layout/hierarchy1"/>
    <dgm:cxn modelId="{DAE7F568-5143-48E8-B891-EFD575AD7A00}" type="presParOf" srcId="{9F381419-706D-47B6-B560-CFA37DCFA5FF}" destId="{E938BC05-4A53-4834-A688-175B349544AB}" srcOrd="0" destOrd="0" presId="urn:microsoft.com/office/officeart/2005/8/layout/hierarchy1"/>
    <dgm:cxn modelId="{DA9AFD44-F3EB-4115-9AFD-1F134225DED9}" type="presParOf" srcId="{9F381419-706D-47B6-B560-CFA37DCFA5FF}" destId="{83C19EB5-C772-4D87-9038-ED875BDE22F3}" srcOrd="1" destOrd="0" presId="urn:microsoft.com/office/officeart/2005/8/layout/hierarchy1"/>
    <dgm:cxn modelId="{67B6E857-7792-446B-ADB6-D01116393C20}" type="presParOf" srcId="{68B46A73-5B01-4BCA-AC9A-A76C4A447210}" destId="{C5417C63-26B2-432C-B2A4-7C237DC5F0EE}" srcOrd="1" destOrd="0" presId="urn:microsoft.com/office/officeart/2005/8/layout/hierarchy1"/>
    <dgm:cxn modelId="{F435BC8E-CBE1-4980-9C39-D52F6BF5CC08}" type="presParOf" srcId="{02B88304-0CD2-4DE6-8C68-D58B3212ECDE}" destId="{B240057E-B170-498F-8F40-AEBAD1B044D7}" srcOrd="2" destOrd="0" presId="urn:microsoft.com/office/officeart/2005/8/layout/hierarchy1"/>
    <dgm:cxn modelId="{9A091887-2986-4EA4-B554-594F9098E78F}" type="presParOf" srcId="{02B88304-0CD2-4DE6-8C68-D58B3212ECDE}" destId="{65CBD2AE-F1EC-44C3-8B14-DDE63D48502A}" srcOrd="3" destOrd="0" presId="urn:microsoft.com/office/officeart/2005/8/layout/hierarchy1"/>
    <dgm:cxn modelId="{F6325390-E6F1-43AA-949C-D3F7687BE69A}" type="presParOf" srcId="{65CBD2AE-F1EC-44C3-8B14-DDE63D48502A}" destId="{B7DE8BCC-5F6A-4380-8A05-B84842B2AAB4}" srcOrd="0" destOrd="0" presId="urn:microsoft.com/office/officeart/2005/8/layout/hierarchy1"/>
    <dgm:cxn modelId="{7DFDF8EE-BCD8-4D20-B2FF-31C39230D897}" type="presParOf" srcId="{B7DE8BCC-5F6A-4380-8A05-B84842B2AAB4}" destId="{113AD4C3-22DB-463A-B01D-8C41B07E8837}" srcOrd="0" destOrd="0" presId="urn:microsoft.com/office/officeart/2005/8/layout/hierarchy1"/>
    <dgm:cxn modelId="{762B3E3A-7C86-4E55-98AC-E061DD84FB6D}" type="presParOf" srcId="{B7DE8BCC-5F6A-4380-8A05-B84842B2AAB4}" destId="{7D7040BD-EE42-43FA-BDA8-CBC7409907F1}" srcOrd="1" destOrd="0" presId="urn:microsoft.com/office/officeart/2005/8/layout/hierarchy1"/>
    <dgm:cxn modelId="{0D017847-B87B-4B84-8290-0A5BFE985592}" type="presParOf" srcId="{65CBD2AE-F1EC-44C3-8B14-DDE63D48502A}" destId="{26CAA9F5-0648-4EBC-99E3-508D37F5175C}" srcOrd="1" destOrd="0" presId="urn:microsoft.com/office/officeart/2005/8/layout/hierarchy1"/>
    <dgm:cxn modelId="{833CCC5D-FE74-4881-8D76-433AF842EE7D}" type="presParOf" srcId="{03FFC2B1-8174-4DC3-B592-662F54D2D2D4}" destId="{F616B1DE-9CB5-4CAA-B68B-42766AB9AB0C}" srcOrd="2" destOrd="0" presId="urn:microsoft.com/office/officeart/2005/8/layout/hierarchy1"/>
    <dgm:cxn modelId="{07DA2CD0-5294-49F0-BCB3-2D6B8A770147}" type="presParOf" srcId="{03FFC2B1-8174-4DC3-B592-662F54D2D2D4}" destId="{FF4EEB42-0139-461B-A9C0-7411918709E1}" srcOrd="3" destOrd="0" presId="urn:microsoft.com/office/officeart/2005/8/layout/hierarchy1"/>
    <dgm:cxn modelId="{F4099FE0-BCE7-458E-83A1-B54D40F3A5B7}" type="presParOf" srcId="{FF4EEB42-0139-461B-A9C0-7411918709E1}" destId="{265C398C-45BE-4223-8FC4-B68C4D970592}" srcOrd="0" destOrd="0" presId="urn:microsoft.com/office/officeart/2005/8/layout/hierarchy1"/>
    <dgm:cxn modelId="{1ECBB1C5-D857-4B4C-A685-2561B53E0AE3}" type="presParOf" srcId="{265C398C-45BE-4223-8FC4-B68C4D970592}" destId="{2715F8EE-73C3-4E8F-BE41-FA4379580501}" srcOrd="0" destOrd="0" presId="urn:microsoft.com/office/officeart/2005/8/layout/hierarchy1"/>
    <dgm:cxn modelId="{1AF1254D-AEB0-4181-8B3C-BCC04B8C8CC9}" type="presParOf" srcId="{265C398C-45BE-4223-8FC4-B68C4D970592}" destId="{2DD9C4AF-8386-4757-9BC4-73788BC8218A}" srcOrd="1" destOrd="0" presId="urn:microsoft.com/office/officeart/2005/8/layout/hierarchy1"/>
    <dgm:cxn modelId="{3E7BE0CF-B44E-4BAC-8DF1-958F48CAD411}" type="presParOf" srcId="{FF4EEB42-0139-461B-A9C0-7411918709E1}" destId="{84AC4575-9209-47FD-8373-DBCA0517EDD1}" srcOrd="1" destOrd="0" presId="urn:microsoft.com/office/officeart/2005/8/layout/hierarchy1"/>
    <dgm:cxn modelId="{9EF89396-F996-4E51-8663-C51B07FD94E8}" type="presParOf" srcId="{84AC4575-9209-47FD-8373-DBCA0517EDD1}" destId="{20663D4B-E680-438E-94F2-2567302F4414}" srcOrd="0" destOrd="0" presId="urn:microsoft.com/office/officeart/2005/8/layout/hierarchy1"/>
    <dgm:cxn modelId="{28EFAEBD-800B-4C2E-8FB7-7758FD3D829A}" type="presParOf" srcId="{84AC4575-9209-47FD-8373-DBCA0517EDD1}" destId="{C6498242-6B1B-4314-B2C8-146F062B6081}" srcOrd="1" destOrd="0" presId="urn:microsoft.com/office/officeart/2005/8/layout/hierarchy1"/>
    <dgm:cxn modelId="{56C01A2E-95ED-432B-89C7-91D27A92AF34}" type="presParOf" srcId="{C6498242-6B1B-4314-B2C8-146F062B6081}" destId="{56CF39D2-8CDD-4DDB-B459-24311E84778F}" srcOrd="0" destOrd="0" presId="urn:microsoft.com/office/officeart/2005/8/layout/hierarchy1"/>
    <dgm:cxn modelId="{BBDCD7F6-066C-4516-982E-4744A293BED3}" type="presParOf" srcId="{56CF39D2-8CDD-4DDB-B459-24311E84778F}" destId="{C317220F-7516-4A7C-8F48-E0EF7CFC5F38}" srcOrd="0" destOrd="0" presId="urn:microsoft.com/office/officeart/2005/8/layout/hierarchy1"/>
    <dgm:cxn modelId="{492E97BD-3168-4FFF-9FB6-31F7F13D6EF2}" type="presParOf" srcId="{56CF39D2-8CDD-4DDB-B459-24311E84778F}" destId="{C59F8FB6-9E8C-4B01-B729-70ADB18E4156}" srcOrd="1" destOrd="0" presId="urn:microsoft.com/office/officeart/2005/8/layout/hierarchy1"/>
    <dgm:cxn modelId="{DCCB5800-D72B-491B-B3F4-7207F0F3E857}" type="presParOf" srcId="{C6498242-6B1B-4314-B2C8-146F062B6081}" destId="{69977C26-14CB-4B87-926D-ACAD69CBCB20}" srcOrd="1" destOrd="0" presId="urn:microsoft.com/office/officeart/2005/8/layout/hierarchy1"/>
    <dgm:cxn modelId="{47CBFEA3-4ADB-4B97-B18F-C670AEC7A08E}" type="presParOf" srcId="{84AC4575-9209-47FD-8373-DBCA0517EDD1}" destId="{48026FAE-B22E-4732-82E2-4249F6FBD94C}" srcOrd="2" destOrd="0" presId="urn:microsoft.com/office/officeart/2005/8/layout/hierarchy1"/>
    <dgm:cxn modelId="{58E5D15F-1DE0-461C-8D94-2EAB6DFA1D13}" type="presParOf" srcId="{84AC4575-9209-47FD-8373-DBCA0517EDD1}" destId="{37B2F162-A317-4154-A7F3-1950C7ED7128}" srcOrd="3" destOrd="0" presId="urn:microsoft.com/office/officeart/2005/8/layout/hierarchy1"/>
    <dgm:cxn modelId="{554224A5-9D7B-4919-92BD-AE80E41FAEB3}" type="presParOf" srcId="{37B2F162-A317-4154-A7F3-1950C7ED7128}" destId="{86C62281-3694-4695-97E9-68FA6316F698}" srcOrd="0" destOrd="0" presId="urn:microsoft.com/office/officeart/2005/8/layout/hierarchy1"/>
    <dgm:cxn modelId="{8642AA31-2108-4AC4-A660-E7D39D821343}" type="presParOf" srcId="{86C62281-3694-4695-97E9-68FA6316F698}" destId="{9A27BC20-5824-4D7A-BFCD-559ECB34ACE1}" srcOrd="0" destOrd="0" presId="urn:microsoft.com/office/officeart/2005/8/layout/hierarchy1"/>
    <dgm:cxn modelId="{5A9BD42F-E6D2-432D-B4FB-3987C208CD34}" type="presParOf" srcId="{86C62281-3694-4695-97E9-68FA6316F698}" destId="{4ED8624A-7F08-41D0-9D2C-4B474DE65C5D}" srcOrd="1" destOrd="0" presId="urn:microsoft.com/office/officeart/2005/8/layout/hierarchy1"/>
    <dgm:cxn modelId="{B889C4E3-ED34-4A30-B519-56A2759BD45C}" type="presParOf" srcId="{37B2F162-A317-4154-A7F3-1950C7ED7128}" destId="{2A8BE9A7-4E64-4DE2-91D3-58BD1083E729}" srcOrd="1" destOrd="0" presId="urn:microsoft.com/office/officeart/2005/8/layout/hierarchy1"/>
  </dgm:cxnLst>
  <dgm:bg/>
  <dgm:whole/>
  <dgm:extLst>
    <a:ext uri="http://schemas.microsoft.com/office/drawing/2008/diagram">
      <dsp:dataModelExt xmlns:dsp="http://schemas.microsoft.com/office/drawing/2008/diagram" xmlns="" relId="rId13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8026FAE-B22E-4732-82E2-4249F6FBD94C}">
      <dsp:nvSpPr>
        <dsp:cNvPr id="0" name=""/>
        <dsp:cNvSpPr/>
      </dsp:nvSpPr>
      <dsp:spPr>
        <a:xfrm>
          <a:off x="4082117" y="1904006"/>
          <a:ext cx="701337" cy="333772"/>
        </a:xfrm>
        <a:custGeom>
          <a:avLst/>
          <a:gdLst/>
          <a:ahLst/>
          <a:cxnLst/>
          <a:rect l="0" t="0" r="0" b="0"/>
          <a:pathLst>
            <a:path>
              <a:moveTo>
                <a:pt x="0" y="0"/>
              </a:moveTo>
              <a:lnTo>
                <a:pt x="0" y="227456"/>
              </a:lnTo>
              <a:lnTo>
                <a:pt x="701337" y="227456"/>
              </a:lnTo>
              <a:lnTo>
                <a:pt x="701337" y="3337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663D4B-E680-438E-94F2-2567302F4414}">
      <dsp:nvSpPr>
        <dsp:cNvPr id="0" name=""/>
        <dsp:cNvSpPr/>
      </dsp:nvSpPr>
      <dsp:spPr>
        <a:xfrm>
          <a:off x="3380779" y="1904006"/>
          <a:ext cx="701337" cy="333772"/>
        </a:xfrm>
        <a:custGeom>
          <a:avLst/>
          <a:gdLst/>
          <a:ahLst/>
          <a:cxnLst/>
          <a:rect l="0" t="0" r="0" b="0"/>
          <a:pathLst>
            <a:path>
              <a:moveTo>
                <a:pt x="701337" y="0"/>
              </a:moveTo>
              <a:lnTo>
                <a:pt x="701337" y="227456"/>
              </a:lnTo>
              <a:lnTo>
                <a:pt x="0" y="227456"/>
              </a:lnTo>
              <a:lnTo>
                <a:pt x="0" y="3337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16B1DE-9CB5-4CAA-B68B-42766AB9AB0C}">
      <dsp:nvSpPr>
        <dsp:cNvPr id="0" name=""/>
        <dsp:cNvSpPr/>
      </dsp:nvSpPr>
      <dsp:spPr>
        <a:xfrm>
          <a:off x="2679442" y="841480"/>
          <a:ext cx="1402675" cy="333772"/>
        </a:xfrm>
        <a:custGeom>
          <a:avLst/>
          <a:gdLst/>
          <a:ahLst/>
          <a:cxnLst/>
          <a:rect l="0" t="0" r="0" b="0"/>
          <a:pathLst>
            <a:path>
              <a:moveTo>
                <a:pt x="0" y="0"/>
              </a:moveTo>
              <a:lnTo>
                <a:pt x="0" y="227456"/>
              </a:lnTo>
              <a:lnTo>
                <a:pt x="1402675" y="227456"/>
              </a:lnTo>
              <a:lnTo>
                <a:pt x="1402675" y="3337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40057E-B170-498F-8F40-AEBAD1B044D7}">
      <dsp:nvSpPr>
        <dsp:cNvPr id="0" name=""/>
        <dsp:cNvSpPr/>
      </dsp:nvSpPr>
      <dsp:spPr>
        <a:xfrm>
          <a:off x="1276766" y="1904006"/>
          <a:ext cx="701337" cy="333772"/>
        </a:xfrm>
        <a:custGeom>
          <a:avLst/>
          <a:gdLst/>
          <a:ahLst/>
          <a:cxnLst/>
          <a:rect l="0" t="0" r="0" b="0"/>
          <a:pathLst>
            <a:path>
              <a:moveTo>
                <a:pt x="0" y="0"/>
              </a:moveTo>
              <a:lnTo>
                <a:pt x="0" y="227456"/>
              </a:lnTo>
              <a:lnTo>
                <a:pt x="701337" y="227456"/>
              </a:lnTo>
              <a:lnTo>
                <a:pt x="701337" y="3337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05AA57-213A-456B-B633-286940CCB3F4}">
      <dsp:nvSpPr>
        <dsp:cNvPr id="0" name=""/>
        <dsp:cNvSpPr/>
      </dsp:nvSpPr>
      <dsp:spPr>
        <a:xfrm>
          <a:off x="575429" y="1904006"/>
          <a:ext cx="701337" cy="333772"/>
        </a:xfrm>
        <a:custGeom>
          <a:avLst/>
          <a:gdLst/>
          <a:ahLst/>
          <a:cxnLst/>
          <a:rect l="0" t="0" r="0" b="0"/>
          <a:pathLst>
            <a:path>
              <a:moveTo>
                <a:pt x="701337" y="0"/>
              </a:moveTo>
              <a:lnTo>
                <a:pt x="701337" y="227456"/>
              </a:lnTo>
              <a:lnTo>
                <a:pt x="0" y="227456"/>
              </a:lnTo>
              <a:lnTo>
                <a:pt x="0" y="3337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3D685E-CC72-48C5-8F3A-C2D08D3EF8A1}">
      <dsp:nvSpPr>
        <dsp:cNvPr id="0" name=""/>
        <dsp:cNvSpPr/>
      </dsp:nvSpPr>
      <dsp:spPr>
        <a:xfrm>
          <a:off x="1276766" y="841480"/>
          <a:ext cx="1402675" cy="333772"/>
        </a:xfrm>
        <a:custGeom>
          <a:avLst/>
          <a:gdLst/>
          <a:ahLst/>
          <a:cxnLst/>
          <a:rect l="0" t="0" r="0" b="0"/>
          <a:pathLst>
            <a:path>
              <a:moveTo>
                <a:pt x="1402675" y="0"/>
              </a:moveTo>
              <a:lnTo>
                <a:pt x="1402675" y="227456"/>
              </a:lnTo>
              <a:lnTo>
                <a:pt x="0" y="227456"/>
              </a:lnTo>
              <a:lnTo>
                <a:pt x="0" y="3337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AD4B9E-48B3-486E-B6C0-0E0CF7E5CF8B}">
      <dsp:nvSpPr>
        <dsp:cNvPr id="0" name=""/>
        <dsp:cNvSpPr/>
      </dsp:nvSpPr>
      <dsp:spPr>
        <a:xfrm>
          <a:off x="2105620" y="112726"/>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D01FB8-3AD6-4A70-BBE0-1D08C80A6FFA}">
      <dsp:nvSpPr>
        <dsp:cNvPr id="0" name=""/>
        <dsp:cNvSpPr/>
      </dsp:nvSpPr>
      <dsp:spPr>
        <a:xfrm>
          <a:off x="2233136" y="233866"/>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l-GR" sz="1300" kern="1200"/>
            <a:t>Κώστας</a:t>
          </a:r>
        </a:p>
      </dsp:txBody>
      <dsp:txXfrm>
        <a:off x="2233136" y="233866"/>
        <a:ext cx="1147643" cy="728753"/>
      </dsp:txXfrm>
    </dsp:sp>
    <dsp:sp modelId="{DE71C233-6CFB-42DF-9A29-01A659169718}">
      <dsp:nvSpPr>
        <dsp:cNvPr id="0" name=""/>
        <dsp:cNvSpPr/>
      </dsp:nvSpPr>
      <dsp:spPr>
        <a:xfrm>
          <a:off x="702945" y="1175253"/>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892C5DC-C37D-40D8-8EBB-CD35609BF8AA}">
      <dsp:nvSpPr>
        <dsp:cNvPr id="0" name=""/>
        <dsp:cNvSpPr/>
      </dsp:nvSpPr>
      <dsp:spPr>
        <a:xfrm>
          <a:off x="830460" y="1296393"/>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l-GR" sz="1300" kern="1200"/>
            <a:t>Μελίνα</a:t>
          </a:r>
        </a:p>
      </dsp:txBody>
      <dsp:txXfrm>
        <a:off x="830460" y="1296393"/>
        <a:ext cx="1147643" cy="728753"/>
      </dsp:txXfrm>
    </dsp:sp>
    <dsp:sp modelId="{E938BC05-4A53-4834-A688-175B349544AB}">
      <dsp:nvSpPr>
        <dsp:cNvPr id="0" name=""/>
        <dsp:cNvSpPr/>
      </dsp:nvSpPr>
      <dsp:spPr>
        <a:xfrm>
          <a:off x="1607" y="2237779"/>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C19EB5-C772-4D87-9038-ED875BDE22F3}">
      <dsp:nvSpPr>
        <dsp:cNvPr id="0" name=""/>
        <dsp:cNvSpPr/>
      </dsp:nvSpPr>
      <dsp:spPr>
        <a:xfrm>
          <a:off x="129123" y="2358919"/>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l-GR" sz="1300" kern="1200"/>
            <a:t>Διαλεκτή</a:t>
          </a:r>
        </a:p>
      </dsp:txBody>
      <dsp:txXfrm>
        <a:off x="129123" y="2358919"/>
        <a:ext cx="1147643" cy="728753"/>
      </dsp:txXfrm>
    </dsp:sp>
    <dsp:sp modelId="{113AD4C3-22DB-463A-B01D-8C41B07E8837}">
      <dsp:nvSpPr>
        <dsp:cNvPr id="0" name=""/>
        <dsp:cNvSpPr/>
      </dsp:nvSpPr>
      <dsp:spPr>
        <a:xfrm>
          <a:off x="1404282" y="2237779"/>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D7040BD-EE42-43FA-BDA8-CBC7409907F1}">
      <dsp:nvSpPr>
        <dsp:cNvPr id="0" name=""/>
        <dsp:cNvSpPr/>
      </dsp:nvSpPr>
      <dsp:spPr>
        <a:xfrm>
          <a:off x="1531798" y="2358919"/>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l-GR" sz="1300" kern="1200"/>
            <a:t>Ιωάννα</a:t>
          </a:r>
        </a:p>
      </dsp:txBody>
      <dsp:txXfrm>
        <a:off x="1531798" y="2358919"/>
        <a:ext cx="1147643" cy="728753"/>
      </dsp:txXfrm>
    </dsp:sp>
    <dsp:sp modelId="{2715F8EE-73C3-4E8F-BE41-FA4379580501}">
      <dsp:nvSpPr>
        <dsp:cNvPr id="0" name=""/>
        <dsp:cNvSpPr/>
      </dsp:nvSpPr>
      <dsp:spPr>
        <a:xfrm>
          <a:off x="3508295" y="1175253"/>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D9C4AF-8386-4757-9BC4-73788BC8218A}">
      <dsp:nvSpPr>
        <dsp:cNvPr id="0" name=""/>
        <dsp:cNvSpPr/>
      </dsp:nvSpPr>
      <dsp:spPr>
        <a:xfrm>
          <a:off x="3635811" y="1296393"/>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l-GR" sz="1300" kern="1200"/>
            <a:t>Ελένη</a:t>
          </a:r>
        </a:p>
      </dsp:txBody>
      <dsp:txXfrm>
        <a:off x="3635811" y="1296393"/>
        <a:ext cx="1147643" cy="728753"/>
      </dsp:txXfrm>
    </dsp:sp>
    <dsp:sp modelId="{C317220F-7516-4A7C-8F48-E0EF7CFC5F38}">
      <dsp:nvSpPr>
        <dsp:cNvPr id="0" name=""/>
        <dsp:cNvSpPr/>
      </dsp:nvSpPr>
      <dsp:spPr>
        <a:xfrm>
          <a:off x="2806957" y="2237779"/>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59F8FB6-9E8C-4B01-B729-70ADB18E4156}">
      <dsp:nvSpPr>
        <dsp:cNvPr id="0" name=""/>
        <dsp:cNvSpPr/>
      </dsp:nvSpPr>
      <dsp:spPr>
        <a:xfrm>
          <a:off x="2934473" y="2358919"/>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l-GR" sz="1300" kern="1200"/>
            <a:t>Κωνσταντίνος</a:t>
          </a:r>
        </a:p>
      </dsp:txBody>
      <dsp:txXfrm>
        <a:off x="2934473" y="2358919"/>
        <a:ext cx="1147643" cy="728753"/>
      </dsp:txXfrm>
    </dsp:sp>
    <dsp:sp modelId="{9A27BC20-5824-4D7A-BFCD-559ECB34ACE1}">
      <dsp:nvSpPr>
        <dsp:cNvPr id="0" name=""/>
        <dsp:cNvSpPr/>
      </dsp:nvSpPr>
      <dsp:spPr>
        <a:xfrm>
          <a:off x="4209633" y="2237779"/>
          <a:ext cx="1147643" cy="728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ED8624A-7F08-41D0-9D2C-4B474DE65C5D}">
      <dsp:nvSpPr>
        <dsp:cNvPr id="0" name=""/>
        <dsp:cNvSpPr/>
      </dsp:nvSpPr>
      <dsp:spPr>
        <a:xfrm>
          <a:off x="4337149" y="2358919"/>
          <a:ext cx="1147643" cy="7287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l-GR" sz="1300" kern="1200"/>
            <a:t>Γιώργος</a:t>
          </a:r>
        </a:p>
      </dsp:txBody>
      <dsp:txXfrm>
        <a:off x="4337149" y="2358919"/>
        <a:ext cx="1147643" cy="72875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D3968C-3681-4E9C-8811-448D73E11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5580</Words>
  <Characters>30138</Characters>
  <Application>Microsoft Office Word</Application>
  <DocSecurity>0</DocSecurity>
  <Lines>251</Lines>
  <Paragraphs>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2018-03-21T15:49:00Z</dcterms:created>
  <dcterms:modified xsi:type="dcterms:W3CDTF">2018-03-22T13:43:00Z</dcterms:modified>
</cp:coreProperties>
</file>